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39623" w14:textId="06826339" w:rsidR="00561C86" w:rsidRDefault="00561C86" w:rsidP="00561C86">
      <w:pPr>
        <w:pStyle w:val="BodyText"/>
        <w:tabs>
          <w:tab w:val="left" w:pos="9360"/>
        </w:tabs>
        <w:jc w:val="left"/>
        <w:rPr>
          <w:rFonts w:asciiTheme="minorHAnsi" w:hAnsiTheme="minorHAnsi"/>
          <w:noProof/>
          <w:szCs w:val="24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487E6C45" wp14:editId="3304BC85">
            <wp:simplePos x="0" y="0"/>
            <wp:positionH relativeFrom="column">
              <wp:posOffset>-1364615</wp:posOffset>
            </wp:positionH>
            <wp:positionV relativeFrom="paragraph">
              <wp:posOffset>-940113</wp:posOffset>
            </wp:positionV>
            <wp:extent cx="7739982" cy="1555845"/>
            <wp:effectExtent l="0" t="0" r="0" b="63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B-letterhead-back-s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39982" cy="1555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33AD2F" w14:textId="77777777" w:rsidR="00561C86" w:rsidRDefault="00561C86" w:rsidP="00561C86">
      <w:pPr>
        <w:pStyle w:val="BodyText"/>
        <w:tabs>
          <w:tab w:val="left" w:pos="9360"/>
        </w:tabs>
        <w:jc w:val="left"/>
        <w:rPr>
          <w:rFonts w:asciiTheme="minorHAnsi" w:hAnsiTheme="minorHAnsi"/>
          <w:noProof/>
          <w:szCs w:val="24"/>
        </w:rPr>
      </w:pPr>
    </w:p>
    <w:p w14:paraId="0E87B048" w14:textId="77777777" w:rsidR="00561C86" w:rsidRDefault="00561C86" w:rsidP="00561C86">
      <w:pPr>
        <w:pStyle w:val="BodyText"/>
        <w:tabs>
          <w:tab w:val="left" w:pos="9360"/>
        </w:tabs>
        <w:jc w:val="left"/>
        <w:rPr>
          <w:rFonts w:asciiTheme="minorHAnsi" w:hAnsiTheme="minorHAnsi"/>
          <w:noProof/>
          <w:szCs w:val="24"/>
        </w:rPr>
      </w:pPr>
    </w:p>
    <w:p w14:paraId="530C1EC7" w14:textId="77777777" w:rsidR="00561C86" w:rsidRPr="00561C86" w:rsidRDefault="00561C86" w:rsidP="00561C86">
      <w:pPr>
        <w:pStyle w:val="BodyText"/>
        <w:tabs>
          <w:tab w:val="left" w:pos="9360"/>
        </w:tabs>
        <w:jc w:val="left"/>
        <w:rPr>
          <w:rFonts w:asciiTheme="minorHAnsi" w:hAnsiTheme="minorHAnsi"/>
          <w:b w:val="0"/>
          <w:color w:val="005A9E"/>
          <w:sz w:val="44"/>
          <w:szCs w:val="44"/>
        </w:rPr>
      </w:pPr>
    </w:p>
    <w:p w14:paraId="48FFEE66" w14:textId="06F5E0FA" w:rsidR="001252FA" w:rsidRPr="00561C86" w:rsidRDefault="001252FA" w:rsidP="00561C86">
      <w:pPr>
        <w:pStyle w:val="BodyText"/>
        <w:tabs>
          <w:tab w:val="left" w:pos="9360"/>
        </w:tabs>
        <w:jc w:val="left"/>
        <w:rPr>
          <w:rFonts w:asciiTheme="minorHAnsi" w:hAnsiTheme="minorHAnsi"/>
          <w:color w:val="005A9E"/>
          <w:sz w:val="44"/>
          <w:szCs w:val="44"/>
        </w:rPr>
      </w:pPr>
      <w:r w:rsidRPr="00561C86">
        <w:rPr>
          <w:rFonts w:asciiTheme="minorHAnsi" w:hAnsiTheme="minorHAnsi"/>
          <w:b w:val="0"/>
          <w:color w:val="005A9E"/>
          <w:sz w:val="44"/>
          <w:szCs w:val="44"/>
        </w:rPr>
        <w:t xml:space="preserve">Farallon </w:t>
      </w:r>
      <w:r w:rsidR="00561C86" w:rsidRPr="00561C86">
        <w:rPr>
          <w:rFonts w:asciiTheme="minorHAnsi" w:hAnsiTheme="minorHAnsi"/>
          <w:b w:val="0"/>
          <w:color w:val="005A9E"/>
          <w:sz w:val="44"/>
          <w:szCs w:val="44"/>
        </w:rPr>
        <w:t xml:space="preserve">Islands </w:t>
      </w:r>
      <w:r w:rsidRPr="00561C86">
        <w:rPr>
          <w:rFonts w:asciiTheme="minorHAnsi" w:hAnsiTheme="minorHAnsi"/>
          <w:b w:val="0"/>
          <w:color w:val="005A9E"/>
          <w:sz w:val="44"/>
          <w:szCs w:val="44"/>
        </w:rPr>
        <w:t>Monthly Report</w:t>
      </w:r>
    </w:p>
    <w:p w14:paraId="65C86009" w14:textId="77777777" w:rsidR="00EA2E89" w:rsidRPr="00493309" w:rsidRDefault="00EA2E89" w:rsidP="00DD55A4">
      <w:pPr>
        <w:autoSpaceDE w:val="0"/>
        <w:autoSpaceDN w:val="0"/>
        <w:adjustRightInd w:val="0"/>
        <w:rPr>
          <w:rFonts w:asciiTheme="minorHAnsi" w:hAnsiTheme="minorHAnsi" w:cs="Arial"/>
          <w:color w:val="7F7F7F" w:themeColor="text1" w:themeTint="80"/>
          <w:sz w:val="40"/>
          <w:szCs w:val="40"/>
        </w:rPr>
      </w:pPr>
    </w:p>
    <w:p w14:paraId="766628DC" w14:textId="571A8991" w:rsidR="00EA2E89" w:rsidRPr="00561C86" w:rsidRDefault="00EA2E89" w:rsidP="00DD55A4">
      <w:pPr>
        <w:autoSpaceDE w:val="0"/>
        <w:autoSpaceDN w:val="0"/>
        <w:adjustRightInd w:val="0"/>
        <w:rPr>
          <w:rFonts w:asciiTheme="minorHAnsi" w:hAnsiTheme="minorHAnsi" w:cs="Arial"/>
          <w:color w:val="7F7F7F" w:themeColor="text1" w:themeTint="80"/>
          <w:sz w:val="44"/>
          <w:szCs w:val="44"/>
        </w:rPr>
      </w:pPr>
      <w:r w:rsidRPr="00561C86">
        <w:rPr>
          <w:rFonts w:asciiTheme="minorHAnsi" w:hAnsiTheme="minorHAnsi" w:cs="Arial"/>
          <w:color w:val="7F7F7F" w:themeColor="text1" w:themeTint="80"/>
          <w:sz w:val="44"/>
          <w:szCs w:val="44"/>
        </w:rPr>
        <w:t>Report to the U.S. Fish and Wildlife Service</w:t>
      </w:r>
    </w:p>
    <w:p w14:paraId="483A690C" w14:textId="2AFFC6D4" w:rsidR="00EA2E89" w:rsidRPr="00561C86" w:rsidRDefault="00EA2E89" w:rsidP="00DD55A4">
      <w:pPr>
        <w:autoSpaceDE w:val="0"/>
        <w:autoSpaceDN w:val="0"/>
        <w:adjustRightInd w:val="0"/>
        <w:rPr>
          <w:rFonts w:asciiTheme="minorHAnsi" w:hAnsiTheme="minorHAnsi" w:cs="Arial"/>
          <w:color w:val="7F7F7F" w:themeColor="text1" w:themeTint="80"/>
          <w:sz w:val="44"/>
          <w:szCs w:val="44"/>
        </w:rPr>
      </w:pPr>
      <w:r w:rsidRPr="00561C86">
        <w:rPr>
          <w:rFonts w:asciiTheme="minorHAnsi" w:hAnsiTheme="minorHAnsi" w:cs="Arial"/>
          <w:color w:val="7F7F7F" w:themeColor="text1" w:themeTint="80"/>
          <w:sz w:val="44"/>
          <w:szCs w:val="44"/>
        </w:rPr>
        <w:t xml:space="preserve">Farallon </w:t>
      </w:r>
      <w:r w:rsidR="005B45BD">
        <w:rPr>
          <w:rFonts w:asciiTheme="minorHAnsi" w:hAnsiTheme="minorHAnsi" w:cs="Arial"/>
          <w:color w:val="7F7F7F" w:themeColor="text1" w:themeTint="80"/>
          <w:sz w:val="44"/>
          <w:szCs w:val="44"/>
        </w:rPr>
        <w:t xml:space="preserve">Islands </w:t>
      </w:r>
      <w:r w:rsidRPr="00561C86">
        <w:rPr>
          <w:rFonts w:asciiTheme="minorHAnsi" w:hAnsiTheme="minorHAnsi" w:cs="Arial"/>
          <w:color w:val="7F7F7F" w:themeColor="text1" w:themeTint="80"/>
          <w:sz w:val="44"/>
          <w:szCs w:val="44"/>
        </w:rPr>
        <w:t>National Wildlife Refuge</w:t>
      </w:r>
    </w:p>
    <w:p w14:paraId="063050C0" w14:textId="77777777" w:rsidR="004B5D4E" w:rsidRPr="00493309" w:rsidRDefault="004B5D4E" w:rsidP="00DD55A4">
      <w:pPr>
        <w:autoSpaceDE w:val="0"/>
        <w:autoSpaceDN w:val="0"/>
        <w:adjustRightInd w:val="0"/>
        <w:rPr>
          <w:rFonts w:asciiTheme="minorHAnsi" w:hAnsiTheme="minorHAnsi" w:cs="Arial"/>
          <w:color w:val="7F7F7F" w:themeColor="text1" w:themeTint="80"/>
          <w:sz w:val="40"/>
          <w:szCs w:val="40"/>
        </w:rPr>
      </w:pPr>
    </w:p>
    <w:p w14:paraId="47863F8C" w14:textId="0AC50E44" w:rsidR="00EA2E89" w:rsidRPr="00561C86" w:rsidRDefault="00AF5905" w:rsidP="00DD55A4">
      <w:pPr>
        <w:autoSpaceDE w:val="0"/>
        <w:autoSpaceDN w:val="0"/>
        <w:adjustRightInd w:val="0"/>
        <w:rPr>
          <w:rFonts w:asciiTheme="minorHAnsi" w:hAnsiTheme="minorHAnsi" w:cs="Arial"/>
          <w:color w:val="7F7F7F" w:themeColor="text1" w:themeTint="80"/>
          <w:sz w:val="44"/>
          <w:szCs w:val="44"/>
        </w:rPr>
      </w:pPr>
      <w:r>
        <w:rPr>
          <w:rFonts w:asciiTheme="minorHAnsi" w:hAnsiTheme="minorHAnsi" w:cs="Arial"/>
          <w:color w:val="7F7F7F" w:themeColor="text1" w:themeTint="80"/>
          <w:sz w:val="44"/>
          <w:szCs w:val="44"/>
        </w:rPr>
        <w:t>March</w:t>
      </w:r>
      <w:r w:rsidR="00AD42EB">
        <w:rPr>
          <w:rFonts w:asciiTheme="minorHAnsi" w:hAnsiTheme="minorHAnsi" w:cs="Arial"/>
          <w:color w:val="7F7F7F" w:themeColor="text1" w:themeTint="80"/>
          <w:sz w:val="44"/>
          <w:szCs w:val="44"/>
        </w:rPr>
        <w:t xml:space="preserve"> 20</w:t>
      </w:r>
      <w:r w:rsidR="00C3251D">
        <w:rPr>
          <w:rFonts w:asciiTheme="minorHAnsi" w:hAnsiTheme="minorHAnsi" w:cs="Arial"/>
          <w:color w:val="7F7F7F" w:themeColor="text1" w:themeTint="80"/>
          <w:sz w:val="44"/>
          <w:szCs w:val="44"/>
        </w:rPr>
        <w:t>20</w:t>
      </w:r>
    </w:p>
    <w:p w14:paraId="7937450E" w14:textId="77777777" w:rsidR="00914348" w:rsidRDefault="00914348" w:rsidP="00DD55A4">
      <w:pPr>
        <w:autoSpaceDE w:val="0"/>
        <w:autoSpaceDN w:val="0"/>
        <w:adjustRightInd w:val="0"/>
        <w:rPr>
          <w:rFonts w:asciiTheme="minorHAnsi" w:hAnsiTheme="minorHAnsi" w:cs="Arial"/>
          <w:sz w:val="24"/>
          <w:szCs w:val="24"/>
        </w:rPr>
      </w:pPr>
    </w:p>
    <w:p w14:paraId="51A8E25C" w14:textId="252A5619" w:rsidR="00D04614" w:rsidRDefault="002325DF" w:rsidP="00DD55A4">
      <w:pPr>
        <w:autoSpaceDE w:val="0"/>
        <w:autoSpaceDN w:val="0"/>
        <w:adjustRightInd w:val="0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Garrett Duncan</w:t>
      </w:r>
    </w:p>
    <w:p w14:paraId="5700D28A" w14:textId="6435CF0D" w:rsidR="00D04614" w:rsidRDefault="00360FBA" w:rsidP="00DD55A4">
      <w:pPr>
        <w:autoSpaceDE w:val="0"/>
        <w:autoSpaceDN w:val="0"/>
        <w:adjustRightInd w:val="0"/>
        <w:rPr>
          <w:rFonts w:asciiTheme="minorHAnsi" w:hAnsiTheme="minorHAnsi" w:cs="Arial"/>
          <w:sz w:val="24"/>
          <w:szCs w:val="24"/>
        </w:rPr>
        <w:sectPr w:rsidR="00D04614" w:rsidSect="00316E2E">
          <w:headerReference w:type="even" r:id="rId9"/>
          <w:headerReference w:type="default" r:id="rId10"/>
          <w:footerReference w:type="first" r:id="rId11"/>
          <w:type w:val="nextColumn"/>
          <w:pgSz w:w="12240" w:h="15840" w:code="1"/>
          <w:pgMar w:top="1440" w:right="1440" w:bottom="1350" w:left="2160" w:header="720" w:footer="720" w:gutter="0"/>
          <w:pgNumType w:start="1"/>
          <w:cols w:space="720"/>
          <w:titlePg/>
        </w:sectPr>
      </w:pPr>
      <w:r w:rsidRPr="00360FBA">
        <w:rPr>
          <w:rFonts w:asciiTheme="minorHAnsi" w:hAnsiTheme="minorHAnsi" w:cs="Arial"/>
          <w:sz w:val="24"/>
          <w:szCs w:val="24"/>
        </w:rPr>
        <w:t>gduncan@pointblue.org</w:t>
      </w:r>
      <w:bookmarkStart w:id="0" w:name="_GoBack"/>
      <w:bookmarkEnd w:id="0"/>
    </w:p>
    <w:p w14:paraId="6B18C909" w14:textId="77777777" w:rsidR="0026630C" w:rsidRPr="0026630C" w:rsidRDefault="0026630C" w:rsidP="00DD55A4">
      <w:pPr>
        <w:autoSpaceDE w:val="0"/>
        <w:autoSpaceDN w:val="0"/>
        <w:adjustRightInd w:val="0"/>
        <w:rPr>
          <w:rFonts w:asciiTheme="minorHAnsi" w:hAnsiTheme="minorHAnsi" w:cs="Arial"/>
          <w:sz w:val="24"/>
          <w:szCs w:val="24"/>
        </w:rPr>
      </w:pPr>
    </w:p>
    <w:p w14:paraId="291A84D9" w14:textId="77777777" w:rsidR="0026630C" w:rsidRPr="00EA2E89" w:rsidRDefault="0026630C" w:rsidP="00D04614">
      <w:pPr>
        <w:autoSpaceDE w:val="0"/>
        <w:autoSpaceDN w:val="0"/>
        <w:adjustRightInd w:val="0"/>
        <w:ind w:left="1170"/>
        <w:rPr>
          <w:rFonts w:asciiTheme="minorHAnsi" w:hAnsiTheme="minorHAnsi" w:cs="Arial"/>
          <w:color w:val="005A9E"/>
          <w:sz w:val="24"/>
          <w:szCs w:val="24"/>
        </w:rPr>
      </w:pPr>
    </w:p>
    <w:p w14:paraId="3ADF8974" w14:textId="77777777" w:rsidR="0026630C" w:rsidRDefault="0026630C" w:rsidP="00DD55A4">
      <w:pPr>
        <w:pStyle w:val="NoSpacing"/>
        <w:rPr>
          <w:rFonts w:asciiTheme="minorHAnsi" w:hAnsiTheme="minorHAnsi" w:cstheme="majorHAnsi"/>
          <w:b/>
          <w:color w:val="005A9E"/>
        </w:rPr>
        <w:sectPr w:rsidR="0026630C" w:rsidSect="00D04614">
          <w:type w:val="continuous"/>
          <w:pgSz w:w="12240" w:h="15840" w:code="1"/>
          <w:pgMar w:top="1440" w:right="1440" w:bottom="1350" w:left="2160" w:header="720" w:footer="720" w:gutter="0"/>
          <w:pgNumType w:start="1"/>
          <w:cols w:num="2" w:space="1980"/>
          <w:titlePg/>
        </w:sectPr>
      </w:pPr>
    </w:p>
    <w:p w14:paraId="3248B360" w14:textId="65797F98" w:rsidR="00EA2E89" w:rsidRPr="00EA2E89" w:rsidRDefault="00EA2E89" w:rsidP="00DD55A4">
      <w:pPr>
        <w:pStyle w:val="NoSpacing"/>
        <w:rPr>
          <w:rFonts w:asciiTheme="minorHAnsi" w:hAnsiTheme="minorHAnsi" w:cstheme="majorHAnsi"/>
          <w:color w:val="005A9E"/>
        </w:rPr>
      </w:pPr>
      <w:r w:rsidRPr="00EA2E89">
        <w:rPr>
          <w:rFonts w:asciiTheme="minorHAnsi" w:hAnsiTheme="minorHAnsi" w:cstheme="majorHAnsi"/>
          <w:b/>
          <w:color w:val="005A9E"/>
        </w:rPr>
        <w:t>Point Blue Conservation Science –</w:t>
      </w:r>
      <w:r w:rsidR="00A94979">
        <w:rPr>
          <w:rFonts w:asciiTheme="minorHAnsi" w:hAnsiTheme="minorHAnsi" w:cstheme="majorHAnsi"/>
          <w:b/>
          <w:color w:val="005A9E"/>
        </w:rPr>
        <w:t xml:space="preserve"> </w:t>
      </w:r>
      <w:r w:rsidR="00561C86" w:rsidRPr="00561C86">
        <w:rPr>
          <w:rFonts w:asciiTheme="minorHAnsi" w:hAnsiTheme="minorHAnsi" w:cstheme="majorHAnsi"/>
          <w:color w:val="005A9E"/>
        </w:rPr>
        <w:t>Point Blue advances conservation of birds, other wildlife and ecosystems through scien</w:t>
      </w:r>
      <w:r w:rsidR="00A94979">
        <w:rPr>
          <w:rFonts w:asciiTheme="minorHAnsi" w:hAnsiTheme="minorHAnsi" w:cstheme="majorHAnsi"/>
          <w:color w:val="005A9E"/>
        </w:rPr>
        <w:t xml:space="preserve">ce, partnerships and outreach. </w:t>
      </w:r>
      <w:r w:rsidR="00561C86" w:rsidRPr="00561C86">
        <w:rPr>
          <w:rFonts w:asciiTheme="minorHAnsi" w:hAnsiTheme="minorHAnsi" w:cstheme="majorHAnsi"/>
          <w:color w:val="005A9E"/>
        </w:rPr>
        <w:t>Our highest priority is to reduce the impacts of habitat loss, climate change, and other environmental threats while promoting nature-based solutions for wildlife a</w:t>
      </w:r>
      <w:r w:rsidR="00A94979">
        <w:rPr>
          <w:rFonts w:asciiTheme="minorHAnsi" w:hAnsiTheme="minorHAnsi" w:cstheme="majorHAnsi"/>
          <w:color w:val="005A9E"/>
        </w:rPr>
        <w:t xml:space="preserve">nd people, on land and at sea. </w:t>
      </w:r>
      <w:r w:rsidRPr="00EA2E89">
        <w:rPr>
          <w:rFonts w:asciiTheme="minorHAnsi" w:hAnsiTheme="minorHAnsi" w:cstheme="majorHAnsi"/>
          <w:color w:val="005A9E"/>
        </w:rPr>
        <w:t xml:space="preserve">Visit Point Blue on the web </w:t>
      </w:r>
      <w:hyperlink r:id="rId12" w:history="1">
        <w:r w:rsidRPr="00EA2E89">
          <w:rPr>
            <w:rStyle w:val="Hyperlink"/>
            <w:rFonts w:asciiTheme="minorHAnsi" w:hAnsiTheme="minorHAnsi" w:cstheme="majorHAnsi"/>
            <w:color w:val="005A9E"/>
          </w:rPr>
          <w:t>www.pointblue.org</w:t>
        </w:r>
      </w:hyperlink>
      <w:r w:rsidRPr="00EA2E89">
        <w:rPr>
          <w:rFonts w:asciiTheme="minorHAnsi" w:hAnsiTheme="minorHAnsi" w:cstheme="majorHAnsi"/>
          <w:color w:val="005A9E"/>
        </w:rPr>
        <w:t xml:space="preserve">.  </w:t>
      </w:r>
    </w:p>
    <w:p w14:paraId="1E47D8BC" w14:textId="77777777" w:rsidR="00EA2E89" w:rsidRDefault="00EA2E89" w:rsidP="00DD55A4">
      <w:pPr>
        <w:pStyle w:val="BodyText"/>
        <w:pBdr>
          <w:bottom w:val="single" w:sz="6" w:space="1" w:color="auto"/>
        </w:pBdr>
        <w:tabs>
          <w:tab w:val="left" w:pos="9360"/>
        </w:tabs>
        <w:jc w:val="left"/>
        <w:rPr>
          <w:rFonts w:asciiTheme="minorHAnsi" w:hAnsiTheme="minorHAnsi"/>
          <w:b w:val="0"/>
          <w:szCs w:val="24"/>
        </w:rPr>
      </w:pPr>
    </w:p>
    <w:p w14:paraId="231B0382" w14:textId="2B389DC2" w:rsidR="007202B9" w:rsidRPr="00EA2E89" w:rsidRDefault="007202B9" w:rsidP="00DD55A4">
      <w:pPr>
        <w:pStyle w:val="BodyText"/>
        <w:tabs>
          <w:tab w:val="left" w:pos="9360"/>
        </w:tabs>
        <w:jc w:val="left"/>
        <w:rPr>
          <w:rFonts w:asciiTheme="minorHAnsi" w:hAnsiTheme="minorHAnsi"/>
          <w:b w:val="0"/>
          <w:szCs w:val="24"/>
        </w:rPr>
      </w:pPr>
    </w:p>
    <w:p w14:paraId="6C618A32" w14:textId="5E6CA429" w:rsidR="00810BE6" w:rsidRPr="00DD55A4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A06583">
        <w:rPr>
          <w:rFonts w:asciiTheme="minorHAnsi" w:hAnsiTheme="minorHAnsi"/>
          <w:b/>
          <w:color w:val="005A9E"/>
          <w:sz w:val="32"/>
          <w:szCs w:val="32"/>
        </w:rPr>
        <w:t xml:space="preserve">Island </w:t>
      </w:r>
      <w:r w:rsidR="005F5952">
        <w:rPr>
          <w:rFonts w:asciiTheme="minorHAnsi" w:hAnsiTheme="minorHAnsi"/>
          <w:b/>
          <w:color w:val="005A9E"/>
          <w:sz w:val="32"/>
          <w:szCs w:val="32"/>
        </w:rPr>
        <w:t xml:space="preserve">Residents </w:t>
      </w:r>
    </w:p>
    <w:p w14:paraId="0148B7D4" w14:textId="091976A3" w:rsidR="00B15CDA" w:rsidRDefault="00810BE6" w:rsidP="00711BF5">
      <w:pPr>
        <w:rPr>
          <w:rFonts w:asciiTheme="minorHAnsi" w:hAnsiTheme="minorHAnsi"/>
          <w:sz w:val="24"/>
          <w:szCs w:val="24"/>
        </w:rPr>
      </w:pPr>
      <w:r w:rsidRPr="00B15CDA">
        <w:rPr>
          <w:rFonts w:asciiTheme="minorHAnsi" w:hAnsiTheme="minorHAnsi"/>
          <w:b/>
          <w:sz w:val="24"/>
          <w:szCs w:val="24"/>
        </w:rPr>
        <w:t>Point Blue crew</w:t>
      </w:r>
      <w:r w:rsidRPr="00D826E8">
        <w:rPr>
          <w:rFonts w:asciiTheme="minorHAnsi" w:hAnsiTheme="minorHAnsi"/>
          <w:sz w:val="24"/>
          <w:szCs w:val="24"/>
        </w:rPr>
        <w:t>:</w:t>
      </w:r>
      <w:r w:rsidR="002A5913" w:rsidRPr="00D826E8">
        <w:rPr>
          <w:rFonts w:asciiTheme="minorHAnsi" w:hAnsiTheme="minorHAnsi"/>
          <w:sz w:val="24"/>
          <w:szCs w:val="24"/>
        </w:rPr>
        <w:t xml:space="preserve"> </w:t>
      </w:r>
      <w:r w:rsidR="00144B2B">
        <w:rPr>
          <w:rFonts w:asciiTheme="minorHAnsi" w:hAnsiTheme="minorHAnsi"/>
          <w:sz w:val="24"/>
          <w:szCs w:val="24"/>
        </w:rPr>
        <w:t>Danielle Butts</w:t>
      </w:r>
      <w:r w:rsidR="00F74E81">
        <w:rPr>
          <w:rFonts w:asciiTheme="minorHAnsi" w:hAnsiTheme="minorHAnsi"/>
          <w:sz w:val="24"/>
          <w:szCs w:val="24"/>
        </w:rPr>
        <w:t xml:space="preserve">, </w:t>
      </w:r>
      <w:r w:rsidR="00144B2B">
        <w:rPr>
          <w:rFonts w:asciiTheme="minorHAnsi" w:hAnsiTheme="minorHAnsi"/>
          <w:sz w:val="24"/>
          <w:szCs w:val="24"/>
        </w:rPr>
        <w:t>Abigail Crowder</w:t>
      </w:r>
      <w:r w:rsidR="00914348">
        <w:rPr>
          <w:rFonts w:asciiTheme="minorHAnsi" w:hAnsiTheme="minorHAnsi"/>
          <w:sz w:val="24"/>
          <w:szCs w:val="24"/>
        </w:rPr>
        <w:t>,</w:t>
      </w:r>
      <w:r w:rsidR="00144B2B">
        <w:rPr>
          <w:rFonts w:asciiTheme="minorHAnsi" w:hAnsiTheme="minorHAnsi"/>
          <w:sz w:val="24"/>
          <w:szCs w:val="24"/>
        </w:rPr>
        <w:t xml:space="preserve"> Garrett Duncan, Alix Gibson,</w:t>
      </w:r>
      <w:r w:rsidR="00AF5905">
        <w:rPr>
          <w:rFonts w:asciiTheme="minorHAnsi" w:hAnsiTheme="minorHAnsi"/>
          <w:sz w:val="24"/>
          <w:szCs w:val="24"/>
        </w:rPr>
        <w:t xml:space="preserve"> Mike Johns,</w:t>
      </w:r>
      <w:r w:rsidR="00B933AB">
        <w:rPr>
          <w:rFonts w:asciiTheme="minorHAnsi" w:hAnsiTheme="minorHAnsi"/>
          <w:sz w:val="24"/>
          <w:szCs w:val="24"/>
        </w:rPr>
        <w:t xml:space="preserve"> </w:t>
      </w:r>
      <w:r w:rsidR="00E30133">
        <w:rPr>
          <w:rFonts w:asciiTheme="minorHAnsi" w:hAnsiTheme="minorHAnsi"/>
          <w:sz w:val="24"/>
          <w:szCs w:val="24"/>
        </w:rPr>
        <w:t>Paul Ruiz-Lopez</w:t>
      </w:r>
      <w:r w:rsidR="00053619">
        <w:rPr>
          <w:rFonts w:asciiTheme="minorHAnsi" w:hAnsiTheme="minorHAnsi"/>
          <w:sz w:val="24"/>
          <w:szCs w:val="24"/>
        </w:rPr>
        <w:t>,</w:t>
      </w:r>
      <w:r w:rsidR="00914348">
        <w:rPr>
          <w:rFonts w:asciiTheme="minorHAnsi" w:hAnsiTheme="minorHAnsi"/>
          <w:sz w:val="24"/>
          <w:szCs w:val="24"/>
        </w:rPr>
        <w:t xml:space="preserve"> </w:t>
      </w:r>
      <w:r w:rsidR="007C1EF4">
        <w:rPr>
          <w:rFonts w:asciiTheme="minorHAnsi" w:hAnsiTheme="minorHAnsi"/>
          <w:sz w:val="24"/>
          <w:szCs w:val="24"/>
        </w:rPr>
        <w:t xml:space="preserve">and </w:t>
      </w:r>
      <w:r w:rsidR="00AF5905">
        <w:rPr>
          <w:rFonts w:asciiTheme="minorHAnsi" w:hAnsiTheme="minorHAnsi"/>
          <w:sz w:val="24"/>
          <w:szCs w:val="24"/>
        </w:rPr>
        <w:t>Amanda Spears</w:t>
      </w:r>
      <w:r w:rsidR="00914348">
        <w:rPr>
          <w:rFonts w:asciiTheme="minorHAnsi" w:hAnsiTheme="minorHAnsi"/>
          <w:sz w:val="24"/>
          <w:szCs w:val="24"/>
        </w:rPr>
        <w:t>.</w:t>
      </w:r>
    </w:p>
    <w:p w14:paraId="61D12BD9" w14:textId="77777777" w:rsidR="0026630C" w:rsidRDefault="0026630C" w:rsidP="00B15CDA">
      <w:pPr>
        <w:rPr>
          <w:rFonts w:asciiTheme="minorHAnsi" w:hAnsiTheme="minorHAnsi"/>
          <w:sz w:val="24"/>
          <w:szCs w:val="24"/>
        </w:rPr>
      </w:pPr>
    </w:p>
    <w:p w14:paraId="01AF5EF3" w14:textId="333AF6BA" w:rsidR="005F5952" w:rsidRPr="002C2DBA" w:rsidRDefault="005F5952" w:rsidP="00B15CDA">
      <w:pPr>
        <w:rPr>
          <w:rFonts w:asciiTheme="minorHAnsi" w:hAnsiTheme="minorHAnsi"/>
          <w:b/>
          <w:color w:val="005A9E"/>
          <w:sz w:val="32"/>
          <w:szCs w:val="32"/>
        </w:rPr>
      </w:pPr>
      <w:r w:rsidRPr="002C2DBA">
        <w:rPr>
          <w:rFonts w:asciiTheme="minorHAnsi" w:hAnsiTheme="minorHAnsi"/>
          <w:b/>
          <w:color w:val="005A9E"/>
          <w:sz w:val="32"/>
          <w:szCs w:val="32"/>
        </w:rPr>
        <w:t>Island Visitors</w:t>
      </w:r>
    </w:p>
    <w:p w14:paraId="6149C52A" w14:textId="7D60EA36" w:rsidR="0056019C" w:rsidRDefault="00BE6283" w:rsidP="0056019C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March 14</w:t>
      </w:r>
      <w:r w:rsidRPr="00BE6283">
        <w:rPr>
          <w:rFonts w:asciiTheme="minorHAnsi" w:hAnsiTheme="minorHAnsi"/>
          <w:sz w:val="24"/>
          <w:szCs w:val="24"/>
          <w:vertAlign w:val="superscript"/>
        </w:rPr>
        <w:t>th</w:t>
      </w:r>
      <w:r w:rsidR="0056019C" w:rsidRPr="0056019C">
        <w:rPr>
          <w:rFonts w:asciiTheme="minorHAnsi" w:hAnsiTheme="minorHAnsi"/>
          <w:sz w:val="24"/>
          <w:szCs w:val="24"/>
        </w:rPr>
        <w:t>: “</w:t>
      </w:r>
      <w:r w:rsidR="0056019C">
        <w:rPr>
          <w:rFonts w:asciiTheme="minorHAnsi" w:hAnsiTheme="minorHAnsi"/>
          <w:sz w:val="24"/>
          <w:szCs w:val="24"/>
        </w:rPr>
        <w:t>Starbuck</w:t>
      </w:r>
      <w:r w:rsidR="0056019C" w:rsidRPr="0056019C">
        <w:rPr>
          <w:rFonts w:asciiTheme="minorHAnsi" w:hAnsiTheme="minorHAnsi"/>
          <w:sz w:val="24"/>
          <w:szCs w:val="24"/>
        </w:rPr>
        <w:t xml:space="preserve">” (skipper </w:t>
      </w:r>
      <w:r w:rsidR="0056019C">
        <w:rPr>
          <w:rFonts w:asciiTheme="minorHAnsi" w:hAnsiTheme="minorHAnsi"/>
          <w:sz w:val="24"/>
          <w:szCs w:val="24"/>
        </w:rPr>
        <w:t>John Wade</w:t>
      </w:r>
      <w:r w:rsidR="0056019C" w:rsidRPr="0056019C">
        <w:rPr>
          <w:rFonts w:asciiTheme="minorHAnsi" w:hAnsiTheme="minorHAnsi"/>
          <w:sz w:val="24"/>
          <w:szCs w:val="24"/>
        </w:rPr>
        <w:t xml:space="preserve">) brought out </w:t>
      </w:r>
      <w:r>
        <w:rPr>
          <w:rFonts w:asciiTheme="minorHAnsi" w:hAnsiTheme="minorHAnsi"/>
          <w:sz w:val="24"/>
          <w:szCs w:val="24"/>
        </w:rPr>
        <w:t>food supplies and departed with trash and recycling. 5</w:t>
      </w:r>
      <w:r w:rsidR="0056019C">
        <w:rPr>
          <w:rFonts w:asciiTheme="minorHAnsi" w:hAnsiTheme="minorHAnsi"/>
          <w:sz w:val="24"/>
          <w:szCs w:val="24"/>
        </w:rPr>
        <w:t xml:space="preserve"> people toured the island.</w:t>
      </w:r>
    </w:p>
    <w:p w14:paraId="0A061660" w14:textId="77777777" w:rsidR="00BE6283" w:rsidRDefault="00BE6283" w:rsidP="0056019C">
      <w:pPr>
        <w:rPr>
          <w:rFonts w:asciiTheme="minorHAnsi" w:hAnsiTheme="minorHAnsi"/>
          <w:sz w:val="24"/>
          <w:szCs w:val="24"/>
        </w:rPr>
      </w:pPr>
    </w:p>
    <w:p w14:paraId="269524FD" w14:textId="07773A3B" w:rsidR="00BE6283" w:rsidRDefault="00BE6283" w:rsidP="0056019C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March 30</w:t>
      </w:r>
      <w:r w:rsidRPr="00BE6283">
        <w:rPr>
          <w:rFonts w:asciiTheme="minorHAnsi" w:hAnsiTheme="minorHAnsi"/>
          <w:sz w:val="24"/>
          <w:szCs w:val="24"/>
          <w:vertAlign w:val="superscript"/>
        </w:rPr>
        <w:t>th</w:t>
      </w:r>
      <w:r>
        <w:rPr>
          <w:rFonts w:asciiTheme="minorHAnsi" w:hAnsiTheme="minorHAnsi"/>
          <w:sz w:val="24"/>
          <w:szCs w:val="24"/>
        </w:rPr>
        <w:t xml:space="preserve">: </w:t>
      </w:r>
      <w:r w:rsidR="00F9036C">
        <w:rPr>
          <w:rFonts w:asciiTheme="minorHAnsi" w:hAnsiTheme="minorHAnsi"/>
          <w:sz w:val="24"/>
          <w:szCs w:val="24"/>
        </w:rPr>
        <w:t xml:space="preserve">U.S. Army Corps of Engineers vessel </w:t>
      </w:r>
      <w:r>
        <w:rPr>
          <w:rFonts w:asciiTheme="minorHAnsi" w:hAnsiTheme="minorHAnsi"/>
          <w:sz w:val="24"/>
          <w:szCs w:val="24"/>
        </w:rPr>
        <w:t xml:space="preserve">“John A.B. Dillard Jr.” (skipper </w:t>
      </w:r>
      <w:proofErr w:type="spellStart"/>
      <w:r>
        <w:rPr>
          <w:rFonts w:asciiTheme="minorHAnsi" w:hAnsiTheme="minorHAnsi"/>
          <w:sz w:val="24"/>
          <w:szCs w:val="24"/>
        </w:rPr>
        <w:t>Kixon</w:t>
      </w:r>
      <w:proofErr w:type="spellEnd"/>
      <w:r>
        <w:rPr>
          <w:rFonts w:asciiTheme="minorHAnsi" w:hAnsiTheme="minorHAnsi"/>
          <w:sz w:val="24"/>
          <w:szCs w:val="24"/>
        </w:rPr>
        <w:t xml:space="preserve"> Meyer) brought out Mike Johns and Amanda Spears and departed with Danielle Butts and Abigail Crowder.</w:t>
      </w:r>
    </w:p>
    <w:p w14:paraId="0C8B946F" w14:textId="77777777" w:rsidR="00D52715" w:rsidRDefault="00D52715" w:rsidP="000A08C6">
      <w:pPr>
        <w:rPr>
          <w:rFonts w:asciiTheme="minorHAnsi" w:hAnsiTheme="minorHAnsi"/>
          <w:sz w:val="24"/>
          <w:szCs w:val="24"/>
        </w:rPr>
      </w:pPr>
    </w:p>
    <w:p w14:paraId="36858106" w14:textId="77777777" w:rsidR="00284EDB" w:rsidRPr="009E72CD" w:rsidRDefault="00284EDB" w:rsidP="00284EDB">
      <w:pPr>
        <w:rPr>
          <w:rFonts w:asciiTheme="minorHAnsi" w:hAnsiTheme="minorHAnsi"/>
          <w:b/>
          <w:color w:val="005A9E"/>
          <w:sz w:val="32"/>
          <w:szCs w:val="32"/>
        </w:rPr>
      </w:pPr>
      <w:r w:rsidRPr="009E72CD">
        <w:rPr>
          <w:rFonts w:asciiTheme="minorHAnsi" w:hAnsiTheme="minorHAnsi"/>
          <w:b/>
          <w:color w:val="005A9E"/>
          <w:sz w:val="32"/>
          <w:szCs w:val="32"/>
        </w:rPr>
        <w:t>West End Island Visitors</w:t>
      </w:r>
    </w:p>
    <w:p w14:paraId="6ADCDFE0" w14:textId="0F30B6A8" w:rsidR="00284EDB" w:rsidRPr="00BE6283" w:rsidRDefault="00BE6283" w:rsidP="000A08C6">
      <w:pPr>
        <w:rPr>
          <w:rFonts w:asciiTheme="minorHAnsi" w:hAnsiTheme="minorHAnsi"/>
          <w:sz w:val="24"/>
          <w:szCs w:val="24"/>
        </w:rPr>
      </w:pPr>
      <w:r w:rsidRPr="00BE6283">
        <w:rPr>
          <w:rFonts w:asciiTheme="minorHAnsi" w:hAnsiTheme="minorHAnsi"/>
          <w:sz w:val="24"/>
          <w:szCs w:val="24"/>
        </w:rPr>
        <w:t xml:space="preserve">March </w:t>
      </w:r>
      <w:r w:rsidR="000A156E" w:rsidRPr="00BE6283">
        <w:rPr>
          <w:rFonts w:asciiTheme="minorHAnsi" w:hAnsiTheme="minorHAnsi"/>
          <w:sz w:val="24"/>
          <w:szCs w:val="24"/>
        </w:rPr>
        <w:t>4</w:t>
      </w:r>
      <w:r w:rsidR="000A156E" w:rsidRPr="00BE6283">
        <w:rPr>
          <w:rFonts w:asciiTheme="minorHAnsi" w:hAnsiTheme="minorHAnsi"/>
          <w:sz w:val="24"/>
          <w:szCs w:val="24"/>
          <w:vertAlign w:val="superscript"/>
        </w:rPr>
        <w:t>th</w:t>
      </w:r>
      <w:r w:rsidR="000A156E" w:rsidRPr="00BE6283">
        <w:rPr>
          <w:rFonts w:asciiTheme="minorHAnsi" w:hAnsiTheme="minorHAnsi"/>
          <w:sz w:val="24"/>
          <w:szCs w:val="24"/>
        </w:rPr>
        <w:t xml:space="preserve">: </w:t>
      </w:r>
      <w:r w:rsidRPr="00BE6283">
        <w:rPr>
          <w:rFonts w:asciiTheme="minorHAnsi" w:hAnsiTheme="minorHAnsi"/>
          <w:sz w:val="24"/>
          <w:szCs w:val="24"/>
        </w:rPr>
        <w:t>Butts</w:t>
      </w:r>
      <w:r w:rsidR="000A156E" w:rsidRPr="00BE6283">
        <w:rPr>
          <w:rFonts w:asciiTheme="minorHAnsi" w:hAnsiTheme="minorHAnsi"/>
          <w:sz w:val="24"/>
          <w:szCs w:val="24"/>
        </w:rPr>
        <w:t xml:space="preserve">, Duncan, and </w:t>
      </w:r>
      <w:r w:rsidRPr="00BE6283">
        <w:rPr>
          <w:rFonts w:asciiTheme="minorHAnsi" w:hAnsiTheme="minorHAnsi"/>
          <w:sz w:val="24"/>
          <w:szCs w:val="24"/>
        </w:rPr>
        <w:t>Gibson</w:t>
      </w:r>
      <w:r w:rsidR="00284EDB" w:rsidRPr="00BE6283">
        <w:rPr>
          <w:rFonts w:asciiTheme="minorHAnsi" w:hAnsiTheme="minorHAnsi"/>
          <w:sz w:val="24"/>
          <w:szCs w:val="24"/>
        </w:rPr>
        <w:t xml:space="preserve"> conducted pinniped cou</w:t>
      </w:r>
      <w:r w:rsidR="00CA7DFB" w:rsidRPr="00BE6283">
        <w:rPr>
          <w:rFonts w:asciiTheme="minorHAnsi" w:hAnsiTheme="minorHAnsi"/>
          <w:sz w:val="24"/>
          <w:szCs w:val="24"/>
        </w:rPr>
        <w:t xml:space="preserve">nts and recorded tag </w:t>
      </w:r>
      <w:proofErr w:type="spellStart"/>
      <w:r w:rsidR="00284EDB" w:rsidRPr="00BE6283">
        <w:rPr>
          <w:rFonts w:asciiTheme="minorHAnsi" w:hAnsiTheme="minorHAnsi"/>
          <w:sz w:val="24"/>
          <w:szCs w:val="24"/>
        </w:rPr>
        <w:t>resight</w:t>
      </w:r>
      <w:r w:rsidR="00CA7DFB" w:rsidRPr="00BE6283">
        <w:rPr>
          <w:rFonts w:asciiTheme="minorHAnsi" w:hAnsiTheme="minorHAnsi"/>
          <w:sz w:val="24"/>
          <w:szCs w:val="24"/>
        </w:rPr>
        <w:t>s</w:t>
      </w:r>
      <w:proofErr w:type="spellEnd"/>
      <w:r w:rsidR="00284EDB" w:rsidRPr="00BE6283">
        <w:rPr>
          <w:rFonts w:asciiTheme="minorHAnsi" w:hAnsiTheme="minorHAnsi"/>
          <w:sz w:val="24"/>
          <w:szCs w:val="24"/>
        </w:rPr>
        <w:t>.</w:t>
      </w:r>
      <w:r w:rsidR="004F0DB8" w:rsidRPr="00BE6283">
        <w:rPr>
          <w:rFonts w:asciiTheme="minorHAnsi" w:hAnsiTheme="minorHAnsi"/>
          <w:sz w:val="24"/>
          <w:szCs w:val="24"/>
        </w:rPr>
        <w:t xml:space="preserve"> </w:t>
      </w:r>
      <w:r w:rsidRPr="00BE6283">
        <w:rPr>
          <w:rFonts w:asciiTheme="minorHAnsi" w:hAnsiTheme="minorHAnsi"/>
          <w:sz w:val="24"/>
          <w:szCs w:val="24"/>
        </w:rPr>
        <w:t>11</w:t>
      </w:r>
      <w:r w:rsidR="004F0DB8" w:rsidRPr="00BE6283">
        <w:rPr>
          <w:rFonts w:asciiTheme="minorHAnsi" w:hAnsiTheme="minorHAnsi"/>
          <w:sz w:val="24"/>
          <w:szCs w:val="24"/>
        </w:rPr>
        <w:t xml:space="preserve"> weaned </w:t>
      </w:r>
      <w:r w:rsidR="00595496">
        <w:rPr>
          <w:rFonts w:asciiTheme="minorHAnsi" w:hAnsiTheme="minorHAnsi"/>
          <w:sz w:val="24"/>
          <w:szCs w:val="24"/>
        </w:rPr>
        <w:t xml:space="preserve">Elephant Seal </w:t>
      </w:r>
      <w:r w:rsidR="004F0DB8" w:rsidRPr="00BE6283">
        <w:rPr>
          <w:rFonts w:asciiTheme="minorHAnsi" w:hAnsiTheme="minorHAnsi"/>
          <w:sz w:val="24"/>
          <w:szCs w:val="24"/>
        </w:rPr>
        <w:t>pups were tagged on Indian Head Beach.</w:t>
      </w:r>
    </w:p>
    <w:p w14:paraId="5876A4D6" w14:textId="77777777" w:rsidR="005F5952" w:rsidRPr="00284EDB" w:rsidRDefault="005F5952" w:rsidP="007430A5">
      <w:pPr>
        <w:rPr>
          <w:rFonts w:asciiTheme="minorHAnsi" w:hAnsiTheme="minorHAnsi"/>
          <w:b/>
          <w:color w:val="005A9E"/>
          <w:sz w:val="24"/>
          <w:szCs w:val="24"/>
        </w:rPr>
      </w:pPr>
    </w:p>
    <w:p w14:paraId="52A93ED8" w14:textId="77777777" w:rsidR="009D6E0E" w:rsidRDefault="009D6E0E" w:rsidP="007430A5">
      <w:pPr>
        <w:rPr>
          <w:rFonts w:asciiTheme="minorHAnsi" w:hAnsiTheme="minorHAnsi"/>
          <w:b/>
          <w:color w:val="005A9E"/>
          <w:sz w:val="32"/>
          <w:szCs w:val="32"/>
        </w:rPr>
      </w:pPr>
    </w:p>
    <w:p w14:paraId="01A1B65C" w14:textId="7B207A0E" w:rsidR="002150DD" w:rsidRPr="004E08C1" w:rsidRDefault="005F5952" w:rsidP="007430A5">
      <w:pPr>
        <w:rPr>
          <w:rFonts w:asciiTheme="minorHAnsi" w:hAnsiTheme="minorHAnsi"/>
          <w:b/>
          <w:color w:val="005A9E"/>
          <w:sz w:val="32"/>
          <w:szCs w:val="32"/>
        </w:rPr>
      </w:pPr>
      <w:r w:rsidRPr="004E08C1">
        <w:rPr>
          <w:rFonts w:asciiTheme="minorHAnsi" w:hAnsiTheme="minorHAnsi"/>
          <w:b/>
          <w:color w:val="005A9E"/>
          <w:sz w:val="32"/>
          <w:szCs w:val="32"/>
        </w:rPr>
        <w:t xml:space="preserve">Weather &amp; </w:t>
      </w:r>
      <w:r w:rsidR="00810BE6" w:rsidRPr="004E08C1">
        <w:rPr>
          <w:rFonts w:asciiTheme="minorHAnsi" w:hAnsiTheme="minorHAnsi"/>
          <w:b/>
          <w:color w:val="005A9E"/>
          <w:sz w:val="32"/>
          <w:szCs w:val="32"/>
        </w:rPr>
        <w:t>Ocean</w:t>
      </w:r>
    </w:p>
    <w:p w14:paraId="3AB0236A" w14:textId="20C72BD4" w:rsidR="00A511D8" w:rsidRPr="0054176B" w:rsidRDefault="00831429" w:rsidP="007455D9">
      <w:pPr>
        <w:rPr>
          <w:rFonts w:asciiTheme="minorHAnsi" w:hAnsiTheme="minorHAnsi"/>
          <w:sz w:val="24"/>
          <w:szCs w:val="24"/>
          <w:highlight w:val="yellow"/>
        </w:rPr>
      </w:pPr>
      <w:r w:rsidRPr="00766F4D">
        <w:rPr>
          <w:rFonts w:asciiTheme="minorHAnsi" w:hAnsiTheme="minorHAnsi"/>
          <w:sz w:val="24"/>
          <w:szCs w:val="24"/>
        </w:rPr>
        <w:t xml:space="preserve">The weather on the island </w:t>
      </w:r>
      <w:r w:rsidR="00E95B76" w:rsidRPr="00766F4D">
        <w:rPr>
          <w:rFonts w:asciiTheme="minorHAnsi" w:hAnsiTheme="minorHAnsi"/>
          <w:sz w:val="24"/>
          <w:szCs w:val="24"/>
        </w:rPr>
        <w:t>this</w:t>
      </w:r>
      <w:r w:rsidRPr="00766F4D">
        <w:rPr>
          <w:rFonts w:asciiTheme="minorHAnsi" w:hAnsiTheme="minorHAnsi"/>
          <w:sz w:val="24"/>
          <w:szCs w:val="24"/>
        </w:rPr>
        <w:t xml:space="preserve"> month</w:t>
      </w:r>
      <w:r w:rsidR="00EF2884" w:rsidRPr="00766F4D">
        <w:rPr>
          <w:rFonts w:asciiTheme="minorHAnsi" w:hAnsiTheme="minorHAnsi"/>
          <w:sz w:val="24"/>
          <w:szCs w:val="24"/>
        </w:rPr>
        <w:t xml:space="preserve"> w</w:t>
      </w:r>
      <w:r w:rsidR="00766F4D" w:rsidRPr="00766F4D">
        <w:rPr>
          <w:rFonts w:asciiTheme="minorHAnsi" w:hAnsiTheme="minorHAnsi"/>
          <w:sz w:val="24"/>
          <w:szCs w:val="24"/>
        </w:rPr>
        <w:t>as unseasonably</w:t>
      </w:r>
      <w:r w:rsidR="00C96AC4" w:rsidRPr="00766F4D">
        <w:rPr>
          <w:rFonts w:asciiTheme="minorHAnsi" w:hAnsiTheme="minorHAnsi"/>
          <w:sz w:val="24"/>
          <w:szCs w:val="24"/>
        </w:rPr>
        <w:t xml:space="preserve"> dry</w:t>
      </w:r>
      <w:r w:rsidR="00E95B76" w:rsidRPr="00766F4D">
        <w:rPr>
          <w:rFonts w:asciiTheme="minorHAnsi" w:hAnsiTheme="minorHAnsi"/>
          <w:sz w:val="24"/>
          <w:szCs w:val="24"/>
        </w:rPr>
        <w:t xml:space="preserve"> w</w:t>
      </w:r>
      <w:r w:rsidR="00EF2884" w:rsidRPr="00766F4D">
        <w:rPr>
          <w:rFonts w:asciiTheme="minorHAnsi" w:hAnsiTheme="minorHAnsi"/>
          <w:sz w:val="24"/>
          <w:szCs w:val="24"/>
        </w:rPr>
        <w:t xml:space="preserve">ith </w:t>
      </w:r>
      <w:r w:rsidR="00A03E0F" w:rsidRPr="00766F4D">
        <w:rPr>
          <w:rFonts w:asciiTheme="minorHAnsi" w:hAnsiTheme="minorHAnsi"/>
          <w:sz w:val="24"/>
          <w:szCs w:val="24"/>
        </w:rPr>
        <w:t>predominately</w:t>
      </w:r>
      <w:r w:rsidR="00766F4D" w:rsidRPr="00766F4D">
        <w:rPr>
          <w:rFonts w:asciiTheme="minorHAnsi" w:hAnsiTheme="minorHAnsi"/>
          <w:sz w:val="24"/>
          <w:szCs w:val="24"/>
        </w:rPr>
        <w:t xml:space="preserve"> </w:t>
      </w:r>
      <w:r w:rsidR="00A03E0F" w:rsidRPr="00766F4D">
        <w:rPr>
          <w:rFonts w:asciiTheme="minorHAnsi" w:hAnsiTheme="minorHAnsi"/>
          <w:sz w:val="24"/>
          <w:szCs w:val="24"/>
        </w:rPr>
        <w:t>west winds</w:t>
      </w:r>
      <w:r w:rsidR="00766F4D" w:rsidRPr="00766F4D">
        <w:rPr>
          <w:rFonts w:asciiTheme="minorHAnsi" w:hAnsiTheme="minorHAnsi"/>
          <w:sz w:val="24"/>
          <w:szCs w:val="24"/>
        </w:rPr>
        <w:t xml:space="preserve"> (45% from the northwest and 31% from the southwest)</w:t>
      </w:r>
      <w:r w:rsidR="00C96AC4" w:rsidRPr="00766F4D">
        <w:rPr>
          <w:rFonts w:asciiTheme="minorHAnsi" w:hAnsiTheme="minorHAnsi"/>
          <w:sz w:val="24"/>
          <w:szCs w:val="24"/>
        </w:rPr>
        <w:t>.</w:t>
      </w:r>
      <w:r w:rsidR="00766F4D" w:rsidRPr="00766F4D">
        <w:rPr>
          <w:rFonts w:asciiTheme="minorHAnsi" w:hAnsiTheme="minorHAnsi"/>
          <w:sz w:val="24"/>
          <w:szCs w:val="24"/>
        </w:rPr>
        <w:t xml:space="preserve"> </w:t>
      </w:r>
      <w:r w:rsidR="000208FD" w:rsidRPr="00766F4D">
        <w:rPr>
          <w:rFonts w:asciiTheme="minorHAnsi" w:hAnsiTheme="minorHAnsi"/>
          <w:sz w:val="24"/>
          <w:szCs w:val="24"/>
        </w:rPr>
        <w:t xml:space="preserve"> </w:t>
      </w:r>
      <w:r w:rsidR="00C96AC4" w:rsidRPr="00473F21">
        <w:rPr>
          <w:rFonts w:asciiTheme="minorHAnsi" w:hAnsiTheme="minorHAnsi"/>
          <w:sz w:val="24"/>
          <w:szCs w:val="24"/>
        </w:rPr>
        <w:t xml:space="preserve">The </w:t>
      </w:r>
      <w:r w:rsidR="000208FD" w:rsidRPr="00473F21">
        <w:rPr>
          <w:rFonts w:asciiTheme="minorHAnsi" w:hAnsiTheme="minorHAnsi"/>
          <w:sz w:val="24"/>
          <w:szCs w:val="24"/>
        </w:rPr>
        <w:t xml:space="preserve">island received </w:t>
      </w:r>
      <w:r w:rsidR="00FE0A26" w:rsidRPr="00473F21">
        <w:rPr>
          <w:rFonts w:asciiTheme="minorHAnsi" w:hAnsiTheme="minorHAnsi"/>
          <w:sz w:val="24"/>
          <w:szCs w:val="24"/>
        </w:rPr>
        <w:t>1.5</w:t>
      </w:r>
      <w:r w:rsidR="00F37C61" w:rsidRPr="00473F21">
        <w:rPr>
          <w:rFonts w:asciiTheme="minorHAnsi" w:hAnsiTheme="minorHAnsi"/>
          <w:sz w:val="24"/>
          <w:szCs w:val="24"/>
        </w:rPr>
        <w:t xml:space="preserve"> inches of </w:t>
      </w:r>
      <w:r w:rsidR="00603873" w:rsidRPr="00473F21">
        <w:rPr>
          <w:rFonts w:asciiTheme="minorHAnsi" w:hAnsiTheme="minorHAnsi"/>
          <w:sz w:val="24"/>
          <w:szCs w:val="24"/>
        </w:rPr>
        <w:t>precipitation</w:t>
      </w:r>
      <w:r w:rsidR="00623471" w:rsidRPr="00473F21">
        <w:rPr>
          <w:rFonts w:asciiTheme="minorHAnsi" w:hAnsiTheme="minorHAnsi"/>
          <w:sz w:val="24"/>
          <w:szCs w:val="24"/>
        </w:rPr>
        <w:t xml:space="preserve">. </w:t>
      </w:r>
      <w:r w:rsidR="002800EC" w:rsidRPr="00473F21">
        <w:rPr>
          <w:rFonts w:asciiTheme="minorHAnsi" w:hAnsiTheme="minorHAnsi"/>
          <w:sz w:val="24"/>
          <w:szCs w:val="24"/>
        </w:rPr>
        <w:t xml:space="preserve">The average </w:t>
      </w:r>
      <w:r w:rsidR="00F37C61" w:rsidRPr="00473F21">
        <w:rPr>
          <w:rFonts w:asciiTheme="minorHAnsi" w:hAnsiTheme="minorHAnsi"/>
          <w:sz w:val="24"/>
          <w:szCs w:val="24"/>
        </w:rPr>
        <w:t xml:space="preserve">midday air </w:t>
      </w:r>
      <w:r w:rsidR="002800EC" w:rsidRPr="00473F21">
        <w:rPr>
          <w:rFonts w:asciiTheme="minorHAnsi" w:hAnsiTheme="minorHAnsi"/>
          <w:sz w:val="24"/>
          <w:szCs w:val="24"/>
        </w:rPr>
        <w:t xml:space="preserve">temperature was </w:t>
      </w:r>
      <w:r w:rsidR="00FE0A26" w:rsidRPr="00473F21">
        <w:rPr>
          <w:rFonts w:asciiTheme="minorHAnsi" w:hAnsiTheme="minorHAnsi"/>
          <w:sz w:val="24"/>
          <w:szCs w:val="24"/>
        </w:rPr>
        <w:t>13.3</w:t>
      </w:r>
      <w:r w:rsidR="00F37C61" w:rsidRPr="00473F21">
        <w:rPr>
          <w:rFonts w:asciiTheme="minorHAnsi" w:hAnsiTheme="minorHAnsi"/>
          <w:sz w:val="24"/>
          <w:szCs w:val="24"/>
        </w:rPr>
        <w:t xml:space="preserve"> </w:t>
      </w:r>
      <w:r w:rsidR="00F37C61" w:rsidRPr="00473F21">
        <w:rPr>
          <w:rFonts w:asciiTheme="minorHAnsi" w:hAnsiTheme="minorHAnsi" w:cstheme="minorHAnsi"/>
          <w:sz w:val="24"/>
          <w:szCs w:val="24"/>
        </w:rPr>
        <w:t xml:space="preserve">± </w:t>
      </w:r>
      <w:r w:rsidR="00E95B76" w:rsidRPr="00473F21">
        <w:rPr>
          <w:rFonts w:asciiTheme="minorHAnsi" w:hAnsiTheme="minorHAnsi" w:cstheme="minorHAnsi"/>
          <w:sz w:val="24"/>
          <w:szCs w:val="24"/>
        </w:rPr>
        <w:t>1</w:t>
      </w:r>
      <w:r w:rsidR="00473F21" w:rsidRPr="00473F21">
        <w:rPr>
          <w:rFonts w:asciiTheme="minorHAnsi" w:hAnsiTheme="minorHAnsi" w:cstheme="minorHAnsi"/>
          <w:sz w:val="24"/>
          <w:szCs w:val="24"/>
        </w:rPr>
        <w:t>.6</w:t>
      </w:r>
      <w:r w:rsidR="00D20C4E" w:rsidRPr="00473F21">
        <w:rPr>
          <w:rFonts w:asciiTheme="minorHAnsi" w:hAnsiTheme="minorHAnsi"/>
          <w:sz w:val="24"/>
          <w:szCs w:val="24"/>
        </w:rPr>
        <w:t xml:space="preserve"> °C, which </w:t>
      </w:r>
      <w:r w:rsidR="001D7707" w:rsidRPr="00473F21">
        <w:rPr>
          <w:rFonts w:asciiTheme="minorHAnsi" w:hAnsiTheme="minorHAnsi"/>
          <w:sz w:val="24"/>
          <w:szCs w:val="24"/>
        </w:rPr>
        <w:t xml:space="preserve">was </w:t>
      </w:r>
      <w:r w:rsidR="00770B5B" w:rsidRPr="00473F21">
        <w:rPr>
          <w:rFonts w:asciiTheme="minorHAnsi" w:hAnsiTheme="minorHAnsi"/>
          <w:sz w:val="24"/>
          <w:szCs w:val="24"/>
        </w:rPr>
        <w:t>0.</w:t>
      </w:r>
      <w:r w:rsidR="00473F21" w:rsidRPr="00473F21">
        <w:rPr>
          <w:rFonts w:asciiTheme="minorHAnsi" w:hAnsiTheme="minorHAnsi"/>
          <w:sz w:val="24"/>
          <w:szCs w:val="24"/>
        </w:rPr>
        <w:t>47</w:t>
      </w:r>
      <w:r w:rsidR="001D7707" w:rsidRPr="00473F21">
        <w:rPr>
          <w:rFonts w:asciiTheme="minorHAnsi" w:hAnsiTheme="minorHAnsi"/>
          <w:sz w:val="24"/>
          <w:szCs w:val="24"/>
        </w:rPr>
        <w:t xml:space="preserve"> °C </w:t>
      </w:r>
      <w:r w:rsidR="00473F21" w:rsidRPr="00473F21">
        <w:rPr>
          <w:rFonts w:asciiTheme="minorHAnsi" w:hAnsiTheme="minorHAnsi"/>
          <w:sz w:val="24"/>
          <w:szCs w:val="24"/>
        </w:rPr>
        <w:t>warmer</w:t>
      </w:r>
      <w:r w:rsidR="00D20C4E" w:rsidRPr="00473F21">
        <w:rPr>
          <w:rFonts w:asciiTheme="minorHAnsi" w:hAnsiTheme="minorHAnsi"/>
          <w:sz w:val="24"/>
          <w:szCs w:val="24"/>
        </w:rPr>
        <w:t xml:space="preserve"> than the</w:t>
      </w:r>
      <w:r w:rsidR="00A03E0F" w:rsidRPr="00473F21">
        <w:rPr>
          <w:rFonts w:asciiTheme="minorHAnsi" w:hAnsiTheme="minorHAnsi"/>
          <w:sz w:val="24"/>
          <w:szCs w:val="24"/>
        </w:rPr>
        <w:t xml:space="preserve"> long-term average for </w:t>
      </w:r>
      <w:r w:rsidR="00766F4D">
        <w:rPr>
          <w:rFonts w:asciiTheme="minorHAnsi" w:hAnsiTheme="minorHAnsi"/>
          <w:sz w:val="24"/>
          <w:szCs w:val="24"/>
        </w:rPr>
        <w:t>March</w:t>
      </w:r>
      <w:r w:rsidR="00D20C4E" w:rsidRPr="00473F21">
        <w:rPr>
          <w:rFonts w:asciiTheme="minorHAnsi" w:hAnsiTheme="minorHAnsi"/>
          <w:sz w:val="24"/>
          <w:szCs w:val="24"/>
        </w:rPr>
        <w:t>. The low for the month was</w:t>
      </w:r>
      <w:r w:rsidR="00F37C61" w:rsidRPr="00473F21">
        <w:rPr>
          <w:rFonts w:asciiTheme="minorHAnsi" w:hAnsiTheme="minorHAnsi"/>
          <w:sz w:val="24"/>
          <w:szCs w:val="24"/>
        </w:rPr>
        <w:t xml:space="preserve"> </w:t>
      </w:r>
      <w:r w:rsidR="00A74D9B" w:rsidRPr="00473F21">
        <w:rPr>
          <w:rFonts w:asciiTheme="minorHAnsi" w:hAnsiTheme="minorHAnsi"/>
          <w:sz w:val="24"/>
          <w:szCs w:val="24"/>
        </w:rPr>
        <w:t>7</w:t>
      </w:r>
      <w:r w:rsidR="00496CF8" w:rsidRPr="00473F21">
        <w:rPr>
          <w:rFonts w:asciiTheme="minorHAnsi" w:hAnsiTheme="minorHAnsi"/>
          <w:sz w:val="24"/>
          <w:szCs w:val="24"/>
        </w:rPr>
        <w:t>.5</w:t>
      </w:r>
      <w:r w:rsidR="00D20C4E" w:rsidRPr="00473F21">
        <w:rPr>
          <w:rFonts w:asciiTheme="minorHAnsi" w:hAnsiTheme="minorHAnsi"/>
          <w:sz w:val="24"/>
          <w:szCs w:val="24"/>
        </w:rPr>
        <w:t xml:space="preserve"> °</w:t>
      </w:r>
      <w:proofErr w:type="spellStart"/>
      <w:r w:rsidR="00D20C4E" w:rsidRPr="00473F21">
        <w:rPr>
          <w:rFonts w:asciiTheme="minorHAnsi" w:hAnsiTheme="minorHAnsi"/>
          <w:sz w:val="24"/>
          <w:szCs w:val="24"/>
        </w:rPr>
        <w:t>C</w:t>
      </w:r>
      <w:r w:rsidR="00E57B6D" w:rsidRPr="00473F21">
        <w:rPr>
          <w:rFonts w:asciiTheme="minorHAnsi" w:hAnsiTheme="minorHAnsi"/>
          <w:sz w:val="24"/>
          <w:szCs w:val="24"/>
        </w:rPr>
        <w:t xml:space="preserve"> at</w:t>
      </w:r>
      <w:proofErr w:type="spellEnd"/>
      <w:r w:rsidR="00E57B6D" w:rsidRPr="00473F21">
        <w:rPr>
          <w:rFonts w:asciiTheme="minorHAnsi" w:hAnsiTheme="minorHAnsi"/>
          <w:sz w:val="24"/>
          <w:szCs w:val="24"/>
        </w:rPr>
        <w:t xml:space="preserve"> 6</w:t>
      </w:r>
      <w:r w:rsidR="00A03E0F" w:rsidRPr="00473F21">
        <w:rPr>
          <w:rFonts w:asciiTheme="minorHAnsi" w:hAnsiTheme="minorHAnsi"/>
          <w:sz w:val="24"/>
          <w:szCs w:val="24"/>
        </w:rPr>
        <w:t xml:space="preserve"> AM on the</w:t>
      </w:r>
      <w:r w:rsidR="00770B5B" w:rsidRPr="00473F21">
        <w:rPr>
          <w:rFonts w:asciiTheme="minorHAnsi" w:hAnsiTheme="minorHAnsi"/>
          <w:sz w:val="24"/>
          <w:szCs w:val="24"/>
        </w:rPr>
        <w:t xml:space="preserve"> </w:t>
      </w:r>
      <w:r w:rsidR="00A74D9B" w:rsidRPr="00473F21">
        <w:rPr>
          <w:rFonts w:asciiTheme="minorHAnsi" w:hAnsiTheme="minorHAnsi"/>
          <w:sz w:val="24"/>
          <w:szCs w:val="24"/>
        </w:rPr>
        <w:t>16</w:t>
      </w:r>
      <w:r w:rsidR="00A74D9B" w:rsidRPr="00473F21">
        <w:rPr>
          <w:rFonts w:asciiTheme="minorHAnsi" w:hAnsiTheme="minorHAnsi"/>
          <w:sz w:val="24"/>
          <w:szCs w:val="24"/>
          <w:vertAlign w:val="superscript"/>
        </w:rPr>
        <w:t>th</w:t>
      </w:r>
      <w:r w:rsidR="00770B5B" w:rsidRPr="00473F21">
        <w:rPr>
          <w:rFonts w:asciiTheme="minorHAnsi" w:hAnsiTheme="minorHAnsi"/>
          <w:sz w:val="24"/>
          <w:szCs w:val="24"/>
        </w:rPr>
        <w:t xml:space="preserve"> </w:t>
      </w:r>
      <w:r w:rsidR="00A74D9B" w:rsidRPr="00473F21">
        <w:rPr>
          <w:rFonts w:asciiTheme="minorHAnsi" w:hAnsiTheme="minorHAnsi"/>
          <w:sz w:val="24"/>
          <w:szCs w:val="24"/>
        </w:rPr>
        <w:t>and a high of 18.5</w:t>
      </w:r>
      <w:r w:rsidR="00F37C61" w:rsidRPr="00473F21">
        <w:rPr>
          <w:rFonts w:asciiTheme="minorHAnsi" w:hAnsiTheme="minorHAnsi"/>
          <w:sz w:val="24"/>
          <w:szCs w:val="24"/>
        </w:rPr>
        <w:t xml:space="preserve"> </w:t>
      </w:r>
      <w:r w:rsidR="00D20C4E" w:rsidRPr="00473F21">
        <w:rPr>
          <w:rFonts w:asciiTheme="minorHAnsi" w:hAnsiTheme="minorHAnsi"/>
          <w:sz w:val="24"/>
          <w:szCs w:val="24"/>
        </w:rPr>
        <w:t xml:space="preserve">°C was recorded </w:t>
      </w:r>
      <w:r w:rsidR="00473F21" w:rsidRPr="00473F21">
        <w:rPr>
          <w:rFonts w:asciiTheme="minorHAnsi" w:hAnsiTheme="minorHAnsi"/>
          <w:sz w:val="24"/>
          <w:szCs w:val="24"/>
        </w:rPr>
        <w:t>on the 9</w:t>
      </w:r>
      <w:r w:rsidR="00770B5B" w:rsidRPr="00473F21">
        <w:rPr>
          <w:rFonts w:asciiTheme="minorHAnsi" w:hAnsiTheme="minorHAnsi"/>
          <w:sz w:val="24"/>
          <w:szCs w:val="24"/>
          <w:vertAlign w:val="superscript"/>
        </w:rPr>
        <w:t>th</w:t>
      </w:r>
      <w:r w:rsidR="00F37C61" w:rsidRPr="00473F21">
        <w:rPr>
          <w:rFonts w:asciiTheme="minorHAnsi" w:hAnsiTheme="minorHAnsi"/>
          <w:sz w:val="24"/>
          <w:szCs w:val="24"/>
        </w:rPr>
        <w:t xml:space="preserve">. The average sea surface temperature was </w:t>
      </w:r>
      <w:r w:rsidR="00473F21" w:rsidRPr="00473F21">
        <w:rPr>
          <w:rFonts w:asciiTheme="minorHAnsi" w:hAnsiTheme="minorHAnsi"/>
          <w:sz w:val="24"/>
          <w:szCs w:val="24"/>
        </w:rPr>
        <w:t>12.18</w:t>
      </w:r>
      <w:r w:rsidR="00B5747D" w:rsidRPr="00473F21">
        <w:rPr>
          <w:rFonts w:asciiTheme="minorHAnsi" w:hAnsiTheme="minorHAnsi"/>
          <w:sz w:val="24"/>
          <w:szCs w:val="24"/>
        </w:rPr>
        <w:t xml:space="preserve"> </w:t>
      </w:r>
      <w:r w:rsidR="00F37C61" w:rsidRPr="00473F21">
        <w:rPr>
          <w:rFonts w:asciiTheme="minorHAnsi" w:hAnsiTheme="minorHAnsi" w:cstheme="minorHAnsi"/>
          <w:sz w:val="24"/>
          <w:szCs w:val="24"/>
        </w:rPr>
        <w:t xml:space="preserve">± </w:t>
      </w:r>
      <w:r w:rsidR="006B573F" w:rsidRPr="00473F21">
        <w:rPr>
          <w:rFonts w:asciiTheme="minorHAnsi" w:hAnsiTheme="minorHAnsi"/>
          <w:sz w:val="24"/>
          <w:szCs w:val="24"/>
        </w:rPr>
        <w:t>0.</w:t>
      </w:r>
      <w:r w:rsidR="00473F21" w:rsidRPr="00473F21">
        <w:rPr>
          <w:rFonts w:asciiTheme="minorHAnsi" w:hAnsiTheme="minorHAnsi"/>
          <w:sz w:val="24"/>
          <w:szCs w:val="24"/>
        </w:rPr>
        <w:t>64</w:t>
      </w:r>
      <w:r w:rsidR="00D20C4E" w:rsidRPr="00473F21">
        <w:rPr>
          <w:rFonts w:asciiTheme="minorHAnsi" w:hAnsiTheme="minorHAnsi"/>
          <w:sz w:val="24"/>
          <w:szCs w:val="24"/>
        </w:rPr>
        <w:t xml:space="preserve"> </w:t>
      </w:r>
      <w:r w:rsidR="00B5747D" w:rsidRPr="00473F21">
        <w:rPr>
          <w:rFonts w:asciiTheme="minorHAnsi" w:hAnsiTheme="minorHAnsi"/>
          <w:sz w:val="24"/>
          <w:szCs w:val="24"/>
        </w:rPr>
        <w:t>°C</w:t>
      </w:r>
      <w:r w:rsidR="00CD6367" w:rsidRPr="00473F21">
        <w:rPr>
          <w:rFonts w:asciiTheme="minorHAnsi" w:hAnsiTheme="minorHAnsi"/>
          <w:sz w:val="24"/>
          <w:szCs w:val="24"/>
        </w:rPr>
        <w:t xml:space="preserve">, </w:t>
      </w:r>
      <w:r w:rsidR="00F37C61" w:rsidRPr="00473F21">
        <w:rPr>
          <w:rFonts w:asciiTheme="minorHAnsi" w:hAnsiTheme="minorHAnsi"/>
          <w:sz w:val="24"/>
          <w:szCs w:val="24"/>
        </w:rPr>
        <w:t xml:space="preserve">with </w:t>
      </w:r>
      <w:r w:rsidR="006B573F" w:rsidRPr="00473F21">
        <w:rPr>
          <w:rFonts w:asciiTheme="minorHAnsi" w:hAnsiTheme="minorHAnsi"/>
          <w:sz w:val="24"/>
          <w:szCs w:val="24"/>
        </w:rPr>
        <w:t>a low of 1</w:t>
      </w:r>
      <w:r w:rsidR="00C96AC4" w:rsidRPr="00473F21">
        <w:rPr>
          <w:rFonts w:asciiTheme="minorHAnsi" w:hAnsiTheme="minorHAnsi"/>
          <w:sz w:val="24"/>
          <w:szCs w:val="24"/>
        </w:rPr>
        <w:t>1.</w:t>
      </w:r>
      <w:r w:rsidR="00473F21" w:rsidRPr="00473F21">
        <w:rPr>
          <w:rFonts w:asciiTheme="minorHAnsi" w:hAnsiTheme="minorHAnsi"/>
          <w:sz w:val="24"/>
          <w:szCs w:val="24"/>
        </w:rPr>
        <w:t>07</w:t>
      </w:r>
      <w:r w:rsidR="00CD6367" w:rsidRPr="00473F21">
        <w:rPr>
          <w:rFonts w:asciiTheme="minorHAnsi" w:hAnsiTheme="minorHAnsi"/>
          <w:sz w:val="24"/>
          <w:szCs w:val="24"/>
        </w:rPr>
        <w:t xml:space="preserve"> </w:t>
      </w:r>
      <w:r w:rsidR="00D20C4E" w:rsidRPr="00473F21">
        <w:rPr>
          <w:rFonts w:asciiTheme="minorHAnsi" w:hAnsiTheme="minorHAnsi"/>
          <w:sz w:val="24"/>
          <w:szCs w:val="24"/>
        </w:rPr>
        <w:t xml:space="preserve">°C </w:t>
      </w:r>
      <w:r w:rsidR="00A03E0F" w:rsidRPr="00473F21">
        <w:rPr>
          <w:rFonts w:asciiTheme="minorHAnsi" w:hAnsiTheme="minorHAnsi"/>
          <w:sz w:val="24"/>
          <w:szCs w:val="24"/>
        </w:rPr>
        <w:t xml:space="preserve">on the </w:t>
      </w:r>
      <w:r w:rsidR="00E95B76" w:rsidRPr="00473F21">
        <w:rPr>
          <w:rFonts w:asciiTheme="minorHAnsi" w:hAnsiTheme="minorHAnsi"/>
          <w:sz w:val="24"/>
          <w:szCs w:val="24"/>
        </w:rPr>
        <w:t>1</w:t>
      </w:r>
      <w:r w:rsidR="00473F21" w:rsidRPr="00473F21">
        <w:rPr>
          <w:rFonts w:asciiTheme="minorHAnsi" w:hAnsiTheme="minorHAnsi"/>
          <w:sz w:val="24"/>
          <w:szCs w:val="24"/>
          <w:vertAlign w:val="superscript"/>
        </w:rPr>
        <w:t>st</w:t>
      </w:r>
      <w:r w:rsidR="00473F21" w:rsidRPr="00473F21">
        <w:rPr>
          <w:rFonts w:asciiTheme="minorHAnsi" w:hAnsiTheme="minorHAnsi"/>
          <w:sz w:val="24"/>
          <w:szCs w:val="24"/>
        </w:rPr>
        <w:t xml:space="preserve"> and a high of 13</w:t>
      </w:r>
      <w:r w:rsidR="00E95B76" w:rsidRPr="00473F21">
        <w:rPr>
          <w:rFonts w:asciiTheme="minorHAnsi" w:hAnsiTheme="minorHAnsi"/>
          <w:sz w:val="24"/>
          <w:szCs w:val="24"/>
        </w:rPr>
        <w:t>.</w:t>
      </w:r>
      <w:r w:rsidR="00473F21" w:rsidRPr="00473F21">
        <w:rPr>
          <w:rFonts w:asciiTheme="minorHAnsi" w:hAnsiTheme="minorHAnsi"/>
          <w:sz w:val="24"/>
          <w:szCs w:val="24"/>
        </w:rPr>
        <w:t>12</w:t>
      </w:r>
      <w:r w:rsidR="00CD6367" w:rsidRPr="00473F21">
        <w:rPr>
          <w:rFonts w:asciiTheme="minorHAnsi" w:hAnsiTheme="minorHAnsi"/>
          <w:sz w:val="24"/>
          <w:szCs w:val="24"/>
        </w:rPr>
        <w:t xml:space="preserve"> </w:t>
      </w:r>
      <w:r w:rsidR="00D20C4E" w:rsidRPr="00473F21">
        <w:rPr>
          <w:rFonts w:asciiTheme="minorHAnsi" w:hAnsiTheme="minorHAnsi"/>
          <w:sz w:val="24"/>
          <w:szCs w:val="24"/>
        </w:rPr>
        <w:t xml:space="preserve">°C </w:t>
      </w:r>
      <w:r w:rsidR="00A5027A" w:rsidRPr="00473F21">
        <w:rPr>
          <w:rFonts w:asciiTheme="minorHAnsi" w:hAnsiTheme="minorHAnsi"/>
          <w:sz w:val="24"/>
          <w:szCs w:val="24"/>
        </w:rPr>
        <w:t xml:space="preserve">on the </w:t>
      </w:r>
      <w:r w:rsidR="00473F21" w:rsidRPr="00473F21">
        <w:rPr>
          <w:rFonts w:asciiTheme="minorHAnsi" w:hAnsiTheme="minorHAnsi"/>
          <w:sz w:val="24"/>
          <w:szCs w:val="24"/>
        </w:rPr>
        <w:t>30</w:t>
      </w:r>
      <w:r w:rsidR="00473F21" w:rsidRPr="00473F21">
        <w:rPr>
          <w:rFonts w:asciiTheme="minorHAnsi" w:hAnsiTheme="minorHAnsi"/>
          <w:sz w:val="24"/>
          <w:szCs w:val="24"/>
          <w:vertAlign w:val="superscript"/>
        </w:rPr>
        <w:t>th</w:t>
      </w:r>
      <w:r w:rsidR="00B5747D" w:rsidRPr="00473F21">
        <w:rPr>
          <w:rFonts w:asciiTheme="minorHAnsi" w:hAnsiTheme="minorHAnsi"/>
          <w:sz w:val="24"/>
          <w:szCs w:val="24"/>
        </w:rPr>
        <w:t xml:space="preserve">. This was </w:t>
      </w:r>
      <w:r w:rsidR="00473F21" w:rsidRPr="00473F21">
        <w:rPr>
          <w:rFonts w:asciiTheme="minorHAnsi" w:hAnsiTheme="minorHAnsi"/>
          <w:sz w:val="24"/>
          <w:szCs w:val="24"/>
        </w:rPr>
        <w:t>0.04</w:t>
      </w:r>
      <w:r w:rsidR="00EF2A70" w:rsidRPr="00473F21">
        <w:rPr>
          <w:rFonts w:asciiTheme="minorHAnsi" w:hAnsiTheme="minorHAnsi"/>
          <w:sz w:val="24"/>
          <w:szCs w:val="24"/>
        </w:rPr>
        <w:t xml:space="preserve"> °C </w:t>
      </w:r>
      <w:r w:rsidR="00406852" w:rsidRPr="00473F21">
        <w:rPr>
          <w:rFonts w:asciiTheme="minorHAnsi" w:hAnsiTheme="minorHAnsi"/>
          <w:sz w:val="24"/>
          <w:szCs w:val="24"/>
        </w:rPr>
        <w:t>cooler</w:t>
      </w:r>
      <w:r w:rsidR="00EF2A70" w:rsidRPr="00473F21">
        <w:rPr>
          <w:rFonts w:asciiTheme="minorHAnsi" w:hAnsiTheme="minorHAnsi"/>
          <w:sz w:val="24"/>
          <w:szCs w:val="24"/>
        </w:rPr>
        <w:t xml:space="preserve"> than the </w:t>
      </w:r>
      <w:r w:rsidR="005D44B1" w:rsidRPr="00473F21">
        <w:rPr>
          <w:rFonts w:asciiTheme="minorHAnsi" w:hAnsiTheme="minorHAnsi"/>
          <w:sz w:val="24"/>
          <w:szCs w:val="24"/>
        </w:rPr>
        <w:t>long-term</w:t>
      </w:r>
      <w:r w:rsidR="00EF2A70" w:rsidRPr="00473F21">
        <w:rPr>
          <w:rFonts w:asciiTheme="minorHAnsi" w:hAnsiTheme="minorHAnsi"/>
          <w:sz w:val="24"/>
          <w:szCs w:val="24"/>
        </w:rPr>
        <w:t xml:space="preserve"> average for </w:t>
      </w:r>
      <w:r w:rsidR="00473F21" w:rsidRPr="00473F21">
        <w:rPr>
          <w:rFonts w:asciiTheme="minorHAnsi" w:hAnsiTheme="minorHAnsi"/>
          <w:sz w:val="24"/>
          <w:szCs w:val="24"/>
        </w:rPr>
        <w:t>March</w:t>
      </w:r>
      <w:r w:rsidR="00EF2A70" w:rsidRPr="00473F21">
        <w:rPr>
          <w:rFonts w:asciiTheme="minorHAnsi" w:hAnsiTheme="minorHAnsi"/>
          <w:sz w:val="24"/>
          <w:szCs w:val="24"/>
        </w:rPr>
        <w:t xml:space="preserve">. </w:t>
      </w:r>
    </w:p>
    <w:p w14:paraId="308CCE8D" w14:textId="77777777" w:rsidR="003C5FD8" w:rsidRDefault="003C5FD8" w:rsidP="00DD55A4">
      <w:pPr>
        <w:rPr>
          <w:rFonts w:asciiTheme="minorHAnsi" w:hAnsiTheme="minorHAnsi"/>
          <w:b/>
          <w:color w:val="005A9E"/>
          <w:sz w:val="32"/>
          <w:szCs w:val="32"/>
        </w:rPr>
      </w:pPr>
    </w:p>
    <w:p w14:paraId="4BBD8719" w14:textId="40F4A605" w:rsidR="00B67478" w:rsidRPr="00636054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636054">
        <w:rPr>
          <w:rFonts w:asciiTheme="minorHAnsi" w:hAnsiTheme="minorHAnsi"/>
          <w:b/>
          <w:color w:val="005A9E"/>
          <w:sz w:val="32"/>
          <w:szCs w:val="32"/>
        </w:rPr>
        <w:t>Oiled &amp; Entangled Wildlife</w:t>
      </w:r>
    </w:p>
    <w:p w14:paraId="118A6DAC" w14:textId="44D9C0CD" w:rsidR="00661B88" w:rsidRPr="004330DC" w:rsidRDefault="00636054" w:rsidP="00DD55A4">
      <w:pPr>
        <w:rPr>
          <w:rFonts w:asciiTheme="minorHAnsi" w:hAnsiTheme="minorHAnsi"/>
          <w:sz w:val="24"/>
          <w:szCs w:val="24"/>
        </w:rPr>
      </w:pPr>
      <w:r w:rsidRPr="004330DC">
        <w:rPr>
          <w:rFonts w:asciiTheme="minorHAnsi" w:hAnsiTheme="minorHAnsi"/>
          <w:sz w:val="24"/>
          <w:szCs w:val="24"/>
        </w:rPr>
        <w:t>No oiled wildlife was observed this month.</w:t>
      </w:r>
    </w:p>
    <w:p w14:paraId="72B77944" w14:textId="77777777" w:rsidR="00661B88" w:rsidRPr="0054176B" w:rsidRDefault="00661B88" w:rsidP="00DD55A4">
      <w:pPr>
        <w:rPr>
          <w:rFonts w:asciiTheme="minorHAnsi" w:hAnsiTheme="minorHAnsi"/>
          <w:sz w:val="24"/>
          <w:szCs w:val="24"/>
          <w:highlight w:val="yellow"/>
        </w:rPr>
      </w:pPr>
    </w:p>
    <w:p w14:paraId="23815F62" w14:textId="51843394" w:rsidR="00807E08" w:rsidRDefault="004330DC" w:rsidP="00DD55A4">
      <w:pPr>
        <w:rPr>
          <w:rFonts w:asciiTheme="minorHAnsi" w:hAnsiTheme="minorHAnsi"/>
          <w:sz w:val="24"/>
          <w:szCs w:val="24"/>
        </w:rPr>
      </w:pPr>
      <w:r w:rsidRPr="004330DC">
        <w:rPr>
          <w:rFonts w:asciiTheme="minorHAnsi" w:hAnsiTheme="minorHAnsi"/>
          <w:sz w:val="24"/>
          <w:szCs w:val="24"/>
        </w:rPr>
        <w:t>2</w:t>
      </w:r>
      <w:r w:rsidR="0023296D" w:rsidRPr="004330DC">
        <w:rPr>
          <w:rFonts w:asciiTheme="minorHAnsi" w:hAnsiTheme="minorHAnsi"/>
          <w:sz w:val="24"/>
          <w:szCs w:val="24"/>
        </w:rPr>
        <w:t xml:space="preserve"> California Sea Lions</w:t>
      </w:r>
      <w:r w:rsidR="006A44B9" w:rsidRPr="004330DC">
        <w:rPr>
          <w:rFonts w:asciiTheme="minorHAnsi" w:hAnsiTheme="minorHAnsi"/>
          <w:sz w:val="24"/>
          <w:szCs w:val="24"/>
        </w:rPr>
        <w:t xml:space="preserve"> </w:t>
      </w:r>
      <w:r w:rsidR="0023296D" w:rsidRPr="004330DC">
        <w:rPr>
          <w:rFonts w:asciiTheme="minorHAnsi" w:hAnsiTheme="minorHAnsi"/>
          <w:sz w:val="24"/>
          <w:szCs w:val="24"/>
        </w:rPr>
        <w:t xml:space="preserve">were </w:t>
      </w:r>
      <w:r w:rsidR="00C839F7" w:rsidRPr="004330DC">
        <w:rPr>
          <w:rFonts w:asciiTheme="minorHAnsi" w:hAnsiTheme="minorHAnsi"/>
          <w:sz w:val="24"/>
          <w:szCs w:val="24"/>
        </w:rPr>
        <w:t>observed to be</w:t>
      </w:r>
      <w:r w:rsidR="0023296D" w:rsidRPr="004330DC">
        <w:rPr>
          <w:rFonts w:asciiTheme="minorHAnsi" w:hAnsiTheme="minorHAnsi"/>
          <w:sz w:val="24"/>
          <w:szCs w:val="24"/>
        </w:rPr>
        <w:t xml:space="preserve"> </w:t>
      </w:r>
      <w:r w:rsidR="00834331" w:rsidRPr="004330DC">
        <w:rPr>
          <w:rFonts w:asciiTheme="minorHAnsi" w:hAnsiTheme="minorHAnsi"/>
          <w:sz w:val="24"/>
          <w:szCs w:val="24"/>
        </w:rPr>
        <w:t>entangled with</w:t>
      </w:r>
      <w:r w:rsidR="00D74F03" w:rsidRPr="004330DC">
        <w:rPr>
          <w:rFonts w:asciiTheme="minorHAnsi" w:hAnsiTheme="minorHAnsi"/>
          <w:sz w:val="24"/>
          <w:szCs w:val="24"/>
        </w:rPr>
        <w:t xml:space="preserve"> </w:t>
      </w:r>
      <w:r w:rsidR="00834331" w:rsidRPr="004330DC">
        <w:rPr>
          <w:rFonts w:asciiTheme="minorHAnsi" w:hAnsiTheme="minorHAnsi"/>
          <w:sz w:val="24"/>
          <w:szCs w:val="24"/>
        </w:rPr>
        <w:t>an</w:t>
      </w:r>
      <w:r w:rsidR="00636054" w:rsidRPr="004330DC">
        <w:rPr>
          <w:rFonts w:asciiTheme="minorHAnsi" w:hAnsiTheme="minorHAnsi"/>
          <w:sz w:val="24"/>
          <w:szCs w:val="24"/>
        </w:rPr>
        <w:t xml:space="preserve"> unknown material</w:t>
      </w:r>
      <w:r w:rsidRPr="004330DC">
        <w:rPr>
          <w:rFonts w:asciiTheme="minorHAnsi" w:hAnsiTheme="minorHAnsi"/>
          <w:sz w:val="24"/>
          <w:szCs w:val="24"/>
        </w:rPr>
        <w:t xml:space="preserve"> around their necks</w:t>
      </w:r>
      <w:r w:rsidR="00636054" w:rsidRPr="004330DC">
        <w:rPr>
          <w:rFonts w:asciiTheme="minorHAnsi" w:hAnsiTheme="minorHAnsi"/>
          <w:sz w:val="24"/>
          <w:szCs w:val="24"/>
        </w:rPr>
        <w:t>.</w:t>
      </w:r>
    </w:p>
    <w:p w14:paraId="7E6D0D43" w14:textId="77777777" w:rsidR="00326473" w:rsidRDefault="00326473" w:rsidP="00DD55A4">
      <w:pPr>
        <w:rPr>
          <w:rFonts w:asciiTheme="minorHAnsi" w:hAnsiTheme="minorHAnsi"/>
          <w:b/>
          <w:color w:val="005A9E"/>
          <w:sz w:val="32"/>
          <w:szCs w:val="32"/>
        </w:rPr>
      </w:pPr>
    </w:p>
    <w:p w14:paraId="335F19B5" w14:textId="77777777" w:rsidR="00810BE6" w:rsidRPr="00500D91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500D91">
        <w:rPr>
          <w:rFonts w:asciiTheme="minorHAnsi" w:hAnsiTheme="minorHAnsi"/>
          <w:b/>
          <w:color w:val="005A9E"/>
          <w:sz w:val="32"/>
          <w:szCs w:val="32"/>
        </w:rPr>
        <w:t>Breeding Birds</w:t>
      </w:r>
    </w:p>
    <w:p w14:paraId="1477388E" w14:textId="07E1F519" w:rsidR="00DD55A4" w:rsidRPr="0054176B" w:rsidRDefault="00810BE6" w:rsidP="00827331">
      <w:pPr>
        <w:rPr>
          <w:rFonts w:asciiTheme="minorHAnsi" w:hAnsiTheme="minorHAnsi"/>
          <w:sz w:val="24"/>
          <w:szCs w:val="24"/>
          <w:highlight w:val="yellow"/>
        </w:rPr>
      </w:pPr>
      <w:r w:rsidRPr="00F56FEC">
        <w:rPr>
          <w:rFonts w:asciiTheme="minorHAnsi" w:hAnsiTheme="minorHAnsi"/>
          <w:b/>
          <w:sz w:val="24"/>
          <w:szCs w:val="24"/>
        </w:rPr>
        <w:t>Storm-</w:t>
      </w:r>
      <w:r w:rsidRPr="0038118C">
        <w:rPr>
          <w:rFonts w:asciiTheme="minorHAnsi" w:hAnsiTheme="minorHAnsi"/>
          <w:b/>
          <w:sz w:val="24"/>
          <w:szCs w:val="24"/>
        </w:rPr>
        <w:t xml:space="preserve">Petrels </w:t>
      </w:r>
      <w:r w:rsidRPr="0038118C">
        <w:rPr>
          <w:rFonts w:asciiTheme="minorHAnsi" w:hAnsiTheme="minorHAnsi"/>
          <w:sz w:val="24"/>
          <w:szCs w:val="24"/>
        </w:rPr>
        <w:t>–</w:t>
      </w:r>
      <w:r w:rsidR="000D4983" w:rsidRPr="0038118C">
        <w:rPr>
          <w:rFonts w:asciiTheme="minorHAnsi" w:hAnsiTheme="minorHAnsi"/>
          <w:sz w:val="24"/>
          <w:szCs w:val="24"/>
        </w:rPr>
        <w:t xml:space="preserve"> </w:t>
      </w:r>
      <w:r w:rsidR="0038118C" w:rsidRPr="0038118C">
        <w:rPr>
          <w:rFonts w:asciiTheme="minorHAnsi" w:hAnsiTheme="minorHAnsi"/>
          <w:sz w:val="24"/>
          <w:szCs w:val="24"/>
        </w:rPr>
        <w:t>One Ashy Storm-Petrel was seen roosting during the day in the Habitat Sculpture.</w:t>
      </w:r>
    </w:p>
    <w:p w14:paraId="310EEDC2" w14:textId="77777777" w:rsidR="00736A1A" w:rsidRPr="00F56FEC" w:rsidRDefault="00736A1A" w:rsidP="00827331">
      <w:pPr>
        <w:rPr>
          <w:rFonts w:asciiTheme="minorHAnsi" w:hAnsiTheme="minorHAnsi"/>
          <w:sz w:val="24"/>
          <w:szCs w:val="24"/>
        </w:rPr>
      </w:pPr>
    </w:p>
    <w:p w14:paraId="1C8E4ACA" w14:textId="71927449" w:rsidR="00F9424F" w:rsidRPr="00F56FEC" w:rsidRDefault="00810BE6" w:rsidP="00B55041">
      <w:pPr>
        <w:rPr>
          <w:rFonts w:asciiTheme="minorHAnsi" w:hAnsiTheme="minorHAnsi"/>
          <w:b/>
          <w:sz w:val="24"/>
          <w:szCs w:val="24"/>
        </w:rPr>
      </w:pPr>
      <w:r w:rsidRPr="00F56FEC">
        <w:rPr>
          <w:rFonts w:asciiTheme="minorHAnsi" w:hAnsiTheme="minorHAnsi"/>
          <w:b/>
          <w:sz w:val="24"/>
          <w:szCs w:val="24"/>
        </w:rPr>
        <w:t>Brandt’s</w:t>
      </w:r>
      <w:r w:rsidR="00F9424F" w:rsidRPr="00F56FEC">
        <w:rPr>
          <w:rFonts w:asciiTheme="minorHAnsi" w:hAnsiTheme="minorHAnsi"/>
          <w:b/>
          <w:sz w:val="24"/>
          <w:szCs w:val="24"/>
        </w:rPr>
        <w:t xml:space="preserve"> </w:t>
      </w:r>
      <w:r w:rsidR="007430A5" w:rsidRPr="00F56FEC">
        <w:rPr>
          <w:rFonts w:asciiTheme="minorHAnsi" w:hAnsiTheme="minorHAnsi"/>
          <w:b/>
          <w:sz w:val="24"/>
          <w:szCs w:val="24"/>
        </w:rPr>
        <w:t xml:space="preserve">Cormorant </w:t>
      </w:r>
      <w:r w:rsidR="00F9424F" w:rsidRPr="00F56FEC">
        <w:rPr>
          <w:rFonts w:asciiTheme="minorHAnsi" w:hAnsiTheme="minorHAnsi"/>
          <w:sz w:val="24"/>
          <w:szCs w:val="24"/>
        </w:rPr>
        <w:t>–</w:t>
      </w:r>
      <w:r w:rsidR="00512B66" w:rsidRPr="00F56FEC">
        <w:rPr>
          <w:rFonts w:asciiTheme="minorHAnsi" w:hAnsiTheme="minorHAnsi"/>
          <w:sz w:val="24"/>
          <w:szCs w:val="24"/>
        </w:rPr>
        <w:t xml:space="preserve"> </w:t>
      </w:r>
      <w:r w:rsidR="00533BCB" w:rsidRPr="0038118C">
        <w:rPr>
          <w:rFonts w:asciiTheme="minorHAnsi" w:hAnsiTheme="minorHAnsi"/>
          <w:sz w:val="24"/>
          <w:szCs w:val="24"/>
        </w:rPr>
        <w:t>Several hundred</w:t>
      </w:r>
      <w:r w:rsidR="0038118C" w:rsidRPr="0038118C">
        <w:rPr>
          <w:rFonts w:asciiTheme="minorHAnsi" w:hAnsiTheme="minorHAnsi"/>
          <w:sz w:val="24"/>
          <w:szCs w:val="24"/>
        </w:rPr>
        <w:t xml:space="preserve"> adults</w:t>
      </w:r>
      <w:r w:rsidR="001268D5" w:rsidRPr="0038118C">
        <w:rPr>
          <w:rFonts w:asciiTheme="minorHAnsi" w:hAnsiTheme="minorHAnsi"/>
          <w:sz w:val="24"/>
          <w:szCs w:val="24"/>
        </w:rPr>
        <w:t xml:space="preserve"> were observed at typical roost locations such as Sugarloaf, North Landing, and West End Head.</w:t>
      </w:r>
      <w:r w:rsidR="00D74F03" w:rsidRPr="0038118C">
        <w:rPr>
          <w:rFonts w:asciiTheme="minorHAnsi" w:hAnsiTheme="minorHAnsi"/>
          <w:sz w:val="24"/>
          <w:szCs w:val="24"/>
        </w:rPr>
        <w:t xml:space="preserve"> </w:t>
      </w:r>
      <w:r w:rsidR="0038118C" w:rsidRPr="0038118C">
        <w:rPr>
          <w:rFonts w:asciiTheme="minorHAnsi" w:hAnsiTheme="minorHAnsi"/>
          <w:sz w:val="24"/>
          <w:szCs w:val="24"/>
        </w:rPr>
        <w:t>On the 25</w:t>
      </w:r>
      <w:r w:rsidR="0038118C" w:rsidRPr="0038118C">
        <w:rPr>
          <w:rFonts w:asciiTheme="minorHAnsi" w:hAnsiTheme="minorHAnsi"/>
          <w:sz w:val="24"/>
          <w:szCs w:val="24"/>
          <w:vertAlign w:val="superscript"/>
        </w:rPr>
        <w:t>th</w:t>
      </w:r>
      <w:r w:rsidR="0038118C" w:rsidRPr="0038118C">
        <w:rPr>
          <w:rFonts w:asciiTheme="minorHAnsi" w:hAnsiTheme="minorHAnsi"/>
          <w:sz w:val="24"/>
          <w:szCs w:val="24"/>
        </w:rPr>
        <w:t>, nest building activities were observed on Orca Ridge and on the 31</w:t>
      </w:r>
      <w:r w:rsidR="0038118C" w:rsidRPr="0038118C">
        <w:rPr>
          <w:rFonts w:asciiTheme="minorHAnsi" w:hAnsiTheme="minorHAnsi"/>
          <w:sz w:val="24"/>
          <w:szCs w:val="24"/>
          <w:vertAlign w:val="superscript"/>
        </w:rPr>
        <w:t>st</w:t>
      </w:r>
      <w:r w:rsidR="0038118C" w:rsidRPr="0038118C">
        <w:rPr>
          <w:rFonts w:asciiTheme="minorHAnsi" w:hAnsiTheme="minorHAnsi"/>
          <w:sz w:val="24"/>
          <w:szCs w:val="24"/>
        </w:rPr>
        <w:t xml:space="preserve"> resighting </w:t>
      </w:r>
      <w:r w:rsidR="00595496">
        <w:rPr>
          <w:rFonts w:asciiTheme="minorHAnsi" w:hAnsiTheme="minorHAnsi"/>
          <w:sz w:val="24"/>
          <w:szCs w:val="24"/>
        </w:rPr>
        <w:t xml:space="preserve">of banded birds </w:t>
      </w:r>
      <w:r w:rsidR="0038118C" w:rsidRPr="0038118C">
        <w:rPr>
          <w:rFonts w:asciiTheme="minorHAnsi" w:hAnsiTheme="minorHAnsi"/>
          <w:sz w:val="24"/>
          <w:szCs w:val="24"/>
        </w:rPr>
        <w:t>was initiated from Corm Blind</w:t>
      </w:r>
      <w:r w:rsidR="00D74F03" w:rsidRPr="0038118C">
        <w:rPr>
          <w:rFonts w:asciiTheme="minorHAnsi" w:hAnsiTheme="minorHAnsi"/>
          <w:sz w:val="24"/>
          <w:szCs w:val="24"/>
        </w:rPr>
        <w:t>.</w:t>
      </w:r>
    </w:p>
    <w:p w14:paraId="0D85E6F6" w14:textId="77777777" w:rsidR="00F9424F" w:rsidRPr="00F56FEC" w:rsidRDefault="00F9424F" w:rsidP="00DD55A4">
      <w:pPr>
        <w:ind w:left="720" w:hanging="720"/>
        <w:rPr>
          <w:rFonts w:asciiTheme="minorHAnsi" w:hAnsiTheme="minorHAnsi"/>
          <w:b/>
          <w:sz w:val="24"/>
          <w:szCs w:val="24"/>
        </w:rPr>
      </w:pPr>
    </w:p>
    <w:p w14:paraId="2AC92D63" w14:textId="1699A102" w:rsidR="00F9424F" w:rsidRPr="0054176B" w:rsidRDefault="00F9424F" w:rsidP="00B55041">
      <w:pPr>
        <w:rPr>
          <w:rFonts w:asciiTheme="minorHAnsi" w:hAnsiTheme="minorHAnsi"/>
          <w:b/>
          <w:sz w:val="24"/>
          <w:szCs w:val="24"/>
          <w:highlight w:val="yellow"/>
        </w:rPr>
      </w:pPr>
      <w:r w:rsidRPr="00F56FEC">
        <w:rPr>
          <w:rFonts w:asciiTheme="minorHAnsi" w:hAnsiTheme="minorHAnsi"/>
          <w:b/>
          <w:sz w:val="24"/>
          <w:szCs w:val="24"/>
        </w:rPr>
        <w:t>Pelagic</w:t>
      </w:r>
      <w:r w:rsidR="007430A5" w:rsidRPr="00F56FEC">
        <w:rPr>
          <w:rFonts w:asciiTheme="minorHAnsi" w:hAnsiTheme="minorHAnsi"/>
          <w:b/>
          <w:sz w:val="24"/>
          <w:szCs w:val="24"/>
        </w:rPr>
        <w:t xml:space="preserve"> Cormorant </w:t>
      </w:r>
      <w:r w:rsidRPr="00F56FEC">
        <w:rPr>
          <w:rFonts w:asciiTheme="minorHAnsi" w:hAnsiTheme="minorHAnsi"/>
          <w:sz w:val="24"/>
          <w:szCs w:val="24"/>
        </w:rPr>
        <w:t>–</w:t>
      </w:r>
      <w:r w:rsidR="00C25DF7" w:rsidRPr="00F56FEC">
        <w:rPr>
          <w:rFonts w:asciiTheme="minorHAnsi" w:hAnsiTheme="minorHAnsi"/>
          <w:sz w:val="24"/>
          <w:szCs w:val="24"/>
        </w:rPr>
        <w:t xml:space="preserve"> </w:t>
      </w:r>
      <w:r w:rsidR="0038118C" w:rsidRPr="0038118C">
        <w:rPr>
          <w:rFonts w:asciiTheme="minorHAnsi" w:hAnsiTheme="minorHAnsi"/>
          <w:sz w:val="24"/>
          <w:szCs w:val="24"/>
        </w:rPr>
        <w:t>Adults</w:t>
      </w:r>
      <w:r w:rsidR="00360FBA">
        <w:rPr>
          <w:rFonts w:asciiTheme="minorHAnsi" w:hAnsiTheme="minorHAnsi"/>
          <w:sz w:val="24"/>
          <w:szCs w:val="24"/>
        </w:rPr>
        <w:t xml:space="preserve"> were</w:t>
      </w:r>
      <w:r w:rsidR="0038118C" w:rsidRPr="0038118C">
        <w:rPr>
          <w:rFonts w:asciiTheme="minorHAnsi" w:hAnsiTheme="minorHAnsi"/>
          <w:sz w:val="24"/>
          <w:szCs w:val="24"/>
        </w:rPr>
        <w:t xml:space="preserve"> seen initiating nests on Lighthouse Hill and on West End.</w:t>
      </w:r>
    </w:p>
    <w:p w14:paraId="3D9958FE" w14:textId="77777777" w:rsidR="00E16C37" w:rsidRPr="00F56FEC" w:rsidRDefault="00E16C37" w:rsidP="00935DFE">
      <w:pPr>
        <w:rPr>
          <w:rFonts w:asciiTheme="minorHAnsi" w:hAnsiTheme="minorHAnsi"/>
          <w:b/>
          <w:sz w:val="24"/>
          <w:szCs w:val="24"/>
        </w:rPr>
      </w:pPr>
    </w:p>
    <w:p w14:paraId="3CC164BF" w14:textId="7E186F93" w:rsidR="00DD55A4" w:rsidRPr="00F56FEC" w:rsidRDefault="00E34D9F" w:rsidP="00935DFE">
      <w:pPr>
        <w:rPr>
          <w:rFonts w:asciiTheme="minorHAnsi" w:hAnsiTheme="minorHAnsi"/>
          <w:sz w:val="24"/>
          <w:szCs w:val="24"/>
        </w:rPr>
      </w:pPr>
      <w:r w:rsidRPr="00F56FEC">
        <w:rPr>
          <w:rFonts w:asciiTheme="minorHAnsi" w:hAnsiTheme="minorHAnsi"/>
          <w:b/>
          <w:sz w:val="24"/>
          <w:szCs w:val="24"/>
        </w:rPr>
        <w:t>Double</w:t>
      </w:r>
      <w:r w:rsidR="00CF629E" w:rsidRPr="00F56FEC">
        <w:rPr>
          <w:rFonts w:asciiTheme="minorHAnsi" w:hAnsiTheme="minorHAnsi"/>
          <w:b/>
          <w:sz w:val="24"/>
          <w:szCs w:val="24"/>
        </w:rPr>
        <w:t>-c</w:t>
      </w:r>
      <w:r w:rsidRPr="00F56FEC">
        <w:rPr>
          <w:rFonts w:asciiTheme="minorHAnsi" w:hAnsiTheme="minorHAnsi"/>
          <w:b/>
          <w:sz w:val="24"/>
          <w:szCs w:val="24"/>
        </w:rPr>
        <w:t xml:space="preserve">rested </w:t>
      </w:r>
      <w:r w:rsidR="00810BE6" w:rsidRPr="00F56FEC">
        <w:rPr>
          <w:rFonts w:asciiTheme="minorHAnsi" w:hAnsiTheme="minorHAnsi"/>
          <w:b/>
          <w:sz w:val="24"/>
          <w:szCs w:val="24"/>
        </w:rPr>
        <w:t>Cormorant</w:t>
      </w:r>
      <w:r w:rsidR="00810BE6" w:rsidRPr="00F56FEC">
        <w:rPr>
          <w:rFonts w:asciiTheme="minorHAnsi" w:hAnsiTheme="minorHAnsi"/>
          <w:sz w:val="24"/>
          <w:szCs w:val="24"/>
        </w:rPr>
        <w:t xml:space="preserve"> –</w:t>
      </w:r>
      <w:r w:rsidR="00680759" w:rsidRPr="00F56FEC">
        <w:rPr>
          <w:rFonts w:asciiTheme="minorHAnsi" w:hAnsiTheme="minorHAnsi"/>
          <w:sz w:val="24"/>
          <w:szCs w:val="24"/>
        </w:rPr>
        <w:t xml:space="preserve"> </w:t>
      </w:r>
      <w:r w:rsidR="0038118C">
        <w:rPr>
          <w:rFonts w:asciiTheme="minorHAnsi" w:hAnsiTheme="minorHAnsi"/>
          <w:sz w:val="24"/>
          <w:szCs w:val="24"/>
        </w:rPr>
        <w:t>On the 31</w:t>
      </w:r>
      <w:r w:rsidR="0038118C" w:rsidRPr="0038118C">
        <w:rPr>
          <w:rFonts w:asciiTheme="minorHAnsi" w:hAnsiTheme="minorHAnsi"/>
          <w:sz w:val="24"/>
          <w:szCs w:val="24"/>
          <w:vertAlign w:val="superscript"/>
        </w:rPr>
        <w:t>st</w:t>
      </w:r>
      <w:r w:rsidR="0038118C">
        <w:rPr>
          <w:rFonts w:asciiTheme="minorHAnsi" w:hAnsiTheme="minorHAnsi"/>
          <w:sz w:val="24"/>
          <w:szCs w:val="24"/>
        </w:rPr>
        <w:t xml:space="preserve"> the first nests were observed on Maintop.</w:t>
      </w:r>
    </w:p>
    <w:p w14:paraId="35CB32A2" w14:textId="77777777" w:rsidR="00DD55A4" w:rsidRPr="00F56FEC" w:rsidRDefault="00DD55A4" w:rsidP="00FC266A">
      <w:pPr>
        <w:rPr>
          <w:rFonts w:asciiTheme="minorHAnsi" w:hAnsiTheme="minorHAnsi"/>
          <w:sz w:val="24"/>
          <w:szCs w:val="24"/>
        </w:rPr>
      </w:pPr>
    </w:p>
    <w:p w14:paraId="34BD358B" w14:textId="6E90E29F" w:rsidR="00E955A2" w:rsidRPr="00F56FEC" w:rsidRDefault="00810BE6" w:rsidP="002D1606">
      <w:pPr>
        <w:rPr>
          <w:rFonts w:asciiTheme="minorHAnsi" w:hAnsiTheme="minorHAnsi"/>
          <w:sz w:val="24"/>
          <w:szCs w:val="24"/>
        </w:rPr>
      </w:pPr>
      <w:r w:rsidRPr="00F56FEC">
        <w:rPr>
          <w:rFonts w:asciiTheme="minorHAnsi" w:hAnsiTheme="minorHAnsi"/>
          <w:b/>
          <w:sz w:val="24"/>
          <w:szCs w:val="24"/>
        </w:rPr>
        <w:t>Western Gull</w:t>
      </w:r>
      <w:r w:rsidRPr="00F56FEC">
        <w:rPr>
          <w:rFonts w:asciiTheme="minorHAnsi" w:hAnsiTheme="minorHAnsi"/>
          <w:sz w:val="24"/>
          <w:szCs w:val="24"/>
        </w:rPr>
        <w:t xml:space="preserve"> –</w:t>
      </w:r>
      <w:r w:rsidR="001268D5" w:rsidRPr="00F56FEC">
        <w:rPr>
          <w:rFonts w:asciiTheme="minorHAnsi" w:hAnsiTheme="minorHAnsi"/>
          <w:sz w:val="24"/>
          <w:szCs w:val="24"/>
        </w:rPr>
        <w:t xml:space="preserve"> </w:t>
      </w:r>
      <w:r w:rsidR="00E70A17" w:rsidRPr="0038118C">
        <w:rPr>
          <w:rFonts w:asciiTheme="minorHAnsi" w:hAnsiTheme="minorHAnsi"/>
          <w:sz w:val="24"/>
          <w:szCs w:val="24"/>
        </w:rPr>
        <w:t>Many adults were on territories.</w:t>
      </w:r>
      <w:r w:rsidR="0038118C" w:rsidRPr="0038118C">
        <w:rPr>
          <w:rFonts w:asciiTheme="minorHAnsi" w:hAnsiTheme="minorHAnsi"/>
          <w:sz w:val="24"/>
          <w:szCs w:val="24"/>
        </w:rPr>
        <w:t xml:space="preserve"> Several copulations were observed and band resighting was in</w:t>
      </w:r>
      <w:r w:rsidR="0038118C">
        <w:rPr>
          <w:rFonts w:asciiTheme="minorHAnsi" w:hAnsiTheme="minorHAnsi"/>
          <w:sz w:val="24"/>
          <w:szCs w:val="24"/>
        </w:rPr>
        <w:t>i</w:t>
      </w:r>
      <w:r w:rsidR="0038118C" w:rsidRPr="0038118C">
        <w:rPr>
          <w:rFonts w:asciiTheme="minorHAnsi" w:hAnsiTheme="minorHAnsi"/>
          <w:sz w:val="24"/>
          <w:szCs w:val="24"/>
        </w:rPr>
        <w:t>tiated.</w:t>
      </w:r>
    </w:p>
    <w:p w14:paraId="62E2AC52" w14:textId="77777777" w:rsidR="004A3C38" w:rsidRPr="00F56FEC" w:rsidRDefault="004A3C38" w:rsidP="00672F14">
      <w:pPr>
        <w:ind w:left="720" w:hanging="720"/>
        <w:rPr>
          <w:rFonts w:asciiTheme="minorHAnsi" w:hAnsiTheme="minorHAnsi"/>
          <w:sz w:val="24"/>
          <w:szCs w:val="24"/>
        </w:rPr>
      </w:pPr>
    </w:p>
    <w:p w14:paraId="717F433F" w14:textId="08342BE1" w:rsidR="00DD55A4" w:rsidRPr="0054176B" w:rsidRDefault="00810BE6" w:rsidP="00410B24">
      <w:pPr>
        <w:rPr>
          <w:rFonts w:asciiTheme="minorHAnsi" w:hAnsiTheme="minorHAnsi"/>
          <w:sz w:val="24"/>
          <w:szCs w:val="24"/>
          <w:highlight w:val="yellow"/>
        </w:rPr>
      </w:pPr>
      <w:r w:rsidRPr="00F56FEC">
        <w:rPr>
          <w:rFonts w:asciiTheme="minorHAnsi" w:hAnsiTheme="minorHAnsi"/>
          <w:b/>
          <w:sz w:val="24"/>
          <w:szCs w:val="24"/>
        </w:rPr>
        <w:t xml:space="preserve">California Gulls </w:t>
      </w:r>
      <w:r w:rsidR="004A3C38" w:rsidRPr="00F56FEC">
        <w:rPr>
          <w:rFonts w:asciiTheme="minorHAnsi" w:hAnsiTheme="minorHAnsi"/>
          <w:sz w:val="24"/>
          <w:szCs w:val="24"/>
        </w:rPr>
        <w:t>–</w:t>
      </w:r>
      <w:r w:rsidR="002B0945" w:rsidRPr="00F56FEC">
        <w:rPr>
          <w:rFonts w:asciiTheme="minorHAnsi" w:hAnsiTheme="minorHAnsi"/>
          <w:sz w:val="24"/>
          <w:szCs w:val="24"/>
        </w:rPr>
        <w:t xml:space="preserve"> </w:t>
      </w:r>
      <w:r w:rsidR="00477107" w:rsidRPr="0038118C">
        <w:rPr>
          <w:rFonts w:asciiTheme="minorHAnsi" w:hAnsiTheme="minorHAnsi"/>
          <w:sz w:val="24"/>
          <w:szCs w:val="24"/>
        </w:rPr>
        <w:t>Variable numbers seen in typical gull roosting areas on Mussel Flat, Low Arch, and in the water.</w:t>
      </w:r>
      <w:r w:rsidR="0038118C" w:rsidRPr="0038118C">
        <w:rPr>
          <w:rFonts w:asciiTheme="minorHAnsi" w:hAnsiTheme="minorHAnsi"/>
          <w:sz w:val="24"/>
          <w:szCs w:val="24"/>
        </w:rPr>
        <w:t xml:space="preserve"> A small group of </w:t>
      </w:r>
      <w:r w:rsidR="00595496">
        <w:rPr>
          <w:rFonts w:asciiTheme="minorHAnsi" w:hAnsiTheme="minorHAnsi"/>
          <w:sz w:val="24"/>
          <w:szCs w:val="24"/>
        </w:rPr>
        <w:t xml:space="preserve">potential </w:t>
      </w:r>
      <w:r w:rsidR="0038118C" w:rsidRPr="0038118C">
        <w:rPr>
          <w:rFonts w:asciiTheme="minorHAnsi" w:hAnsiTheme="minorHAnsi"/>
          <w:sz w:val="24"/>
          <w:szCs w:val="24"/>
        </w:rPr>
        <w:t xml:space="preserve">breeding individuals could consistently be found </w:t>
      </w:r>
      <w:r w:rsidR="00595496">
        <w:rPr>
          <w:rFonts w:asciiTheme="minorHAnsi" w:hAnsiTheme="minorHAnsi"/>
          <w:sz w:val="24"/>
          <w:szCs w:val="24"/>
        </w:rPr>
        <w:t>with</w:t>
      </w:r>
      <w:r w:rsidR="0038118C" w:rsidRPr="0038118C">
        <w:rPr>
          <w:rFonts w:asciiTheme="minorHAnsi" w:hAnsiTheme="minorHAnsi"/>
          <w:sz w:val="24"/>
          <w:szCs w:val="24"/>
        </w:rPr>
        <w:t xml:space="preserve">in </w:t>
      </w:r>
      <w:r w:rsidR="00595496">
        <w:rPr>
          <w:rFonts w:asciiTheme="minorHAnsi" w:hAnsiTheme="minorHAnsi"/>
          <w:sz w:val="24"/>
          <w:szCs w:val="24"/>
        </w:rPr>
        <w:t xml:space="preserve">the breeding area on </w:t>
      </w:r>
      <w:r w:rsidR="0038118C" w:rsidRPr="0038118C">
        <w:rPr>
          <w:rFonts w:asciiTheme="minorHAnsi" w:hAnsiTheme="minorHAnsi"/>
          <w:sz w:val="24"/>
          <w:szCs w:val="24"/>
        </w:rPr>
        <w:t>West Marine Terrace by the end of the month.</w:t>
      </w:r>
    </w:p>
    <w:p w14:paraId="3A43C7DD" w14:textId="77777777" w:rsidR="00DD55A4" w:rsidRPr="0062228D" w:rsidRDefault="00DD55A4" w:rsidP="00DD55A4">
      <w:pPr>
        <w:ind w:left="720" w:hanging="720"/>
        <w:rPr>
          <w:rFonts w:asciiTheme="minorHAnsi" w:hAnsiTheme="minorHAnsi"/>
          <w:sz w:val="24"/>
          <w:szCs w:val="24"/>
          <w:highlight w:val="yellow"/>
        </w:rPr>
      </w:pPr>
    </w:p>
    <w:p w14:paraId="53C57EF4" w14:textId="4F1E2CA7" w:rsidR="009320D9" w:rsidRPr="0054176B" w:rsidRDefault="00810BE6" w:rsidP="002D1606">
      <w:pPr>
        <w:rPr>
          <w:rFonts w:asciiTheme="minorHAnsi" w:hAnsiTheme="minorHAnsi"/>
          <w:sz w:val="24"/>
          <w:szCs w:val="24"/>
          <w:highlight w:val="yellow"/>
        </w:rPr>
      </w:pPr>
      <w:r w:rsidRPr="00F56FEC">
        <w:rPr>
          <w:rFonts w:asciiTheme="minorHAnsi" w:hAnsiTheme="minorHAnsi"/>
          <w:b/>
          <w:sz w:val="24"/>
          <w:szCs w:val="24"/>
        </w:rPr>
        <w:t xml:space="preserve">Common Murre </w:t>
      </w:r>
      <w:r w:rsidRPr="00F56FEC">
        <w:rPr>
          <w:rFonts w:asciiTheme="minorHAnsi" w:hAnsiTheme="minorHAnsi"/>
          <w:sz w:val="24"/>
          <w:szCs w:val="24"/>
        </w:rPr>
        <w:t>–</w:t>
      </w:r>
      <w:r w:rsidR="00772912" w:rsidRPr="00F56FEC">
        <w:rPr>
          <w:rFonts w:asciiTheme="minorHAnsi" w:hAnsiTheme="minorHAnsi"/>
          <w:sz w:val="24"/>
          <w:szCs w:val="24"/>
        </w:rPr>
        <w:t xml:space="preserve"> </w:t>
      </w:r>
      <w:r w:rsidR="0038118C" w:rsidRPr="0038118C">
        <w:rPr>
          <w:rFonts w:asciiTheme="minorHAnsi" w:hAnsiTheme="minorHAnsi"/>
          <w:sz w:val="24"/>
          <w:szCs w:val="24"/>
        </w:rPr>
        <w:t>Colony attendance was consistently high</w:t>
      </w:r>
      <w:r w:rsidR="00636054" w:rsidRPr="0038118C">
        <w:rPr>
          <w:rFonts w:asciiTheme="minorHAnsi" w:hAnsiTheme="minorHAnsi"/>
          <w:sz w:val="24"/>
          <w:szCs w:val="24"/>
        </w:rPr>
        <w:t xml:space="preserve"> </w:t>
      </w:r>
      <w:r w:rsidR="0038118C" w:rsidRPr="0038118C">
        <w:rPr>
          <w:rFonts w:asciiTheme="minorHAnsi" w:hAnsiTheme="minorHAnsi"/>
          <w:sz w:val="24"/>
          <w:szCs w:val="24"/>
        </w:rPr>
        <w:t>throughout the month.</w:t>
      </w:r>
    </w:p>
    <w:p w14:paraId="62E22B70" w14:textId="151E7C37" w:rsidR="00DD55A4" w:rsidRPr="00F56FEC" w:rsidRDefault="00DD55A4" w:rsidP="002F601D">
      <w:pPr>
        <w:rPr>
          <w:rFonts w:asciiTheme="minorHAnsi" w:hAnsiTheme="minorHAnsi"/>
          <w:sz w:val="24"/>
          <w:szCs w:val="24"/>
        </w:rPr>
      </w:pPr>
    </w:p>
    <w:p w14:paraId="40A93211" w14:textId="1FF25A9A" w:rsidR="00B3256F" w:rsidRPr="00F56FEC" w:rsidRDefault="00810BE6" w:rsidP="00B55041">
      <w:pPr>
        <w:rPr>
          <w:rFonts w:asciiTheme="minorHAnsi" w:hAnsiTheme="minorHAnsi"/>
          <w:sz w:val="24"/>
          <w:szCs w:val="24"/>
        </w:rPr>
      </w:pPr>
      <w:r w:rsidRPr="00F56FEC">
        <w:rPr>
          <w:rFonts w:asciiTheme="minorHAnsi" w:hAnsiTheme="minorHAnsi"/>
          <w:b/>
          <w:sz w:val="24"/>
          <w:szCs w:val="24"/>
        </w:rPr>
        <w:t>Pigeon Guillemot</w:t>
      </w:r>
      <w:r w:rsidR="00011F3C" w:rsidRPr="00F56FEC">
        <w:rPr>
          <w:rFonts w:asciiTheme="minorHAnsi" w:hAnsiTheme="minorHAnsi"/>
          <w:b/>
          <w:sz w:val="24"/>
          <w:szCs w:val="24"/>
        </w:rPr>
        <w:t xml:space="preserve"> </w:t>
      </w:r>
      <w:r w:rsidR="00011F3C" w:rsidRPr="00F56FEC">
        <w:rPr>
          <w:rFonts w:asciiTheme="minorHAnsi" w:hAnsiTheme="minorHAnsi"/>
          <w:sz w:val="24"/>
          <w:szCs w:val="24"/>
        </w:rPr>
        <w:t>–</w:t>
      </w:r>
      <w:r w:rsidR="00C5597E" w:rsidRPr="00F56FEC">
        <w:rPr>
          <w:rFonts w:asciiTheme="minorHAnsi" w:hAnsiTheme="minorHAnsi"/>
          <w:sz w:val="24"/>
          <w:szCs w:val="24"/>
        </w:rPr>
        <w:t xml:space="preserve"> </w:t>
      </w:r>
      <w:r w:rsidR="0038118C">
        <w:rPr>
          <w:rFonts w:asciiTheme="minorHAnsi" w:hAnsiTheme="minorHAnsi"/>
          <w:sz w:val="24"/>
          <w:szCs w:val="24"/>
        </w:rPr>
        <w:t xml:space="preserve">The first individuals were seen </w:t>
      </w:r>
      <w:r w:rsidR="00595496">
        <w:rPr>
          <w:rFonts w:asciiTheme="minorHAnsi" w:hAnsiTheme="minorHAnsi"/>
          <w:sz w:val="24"/>
          <w:szCs w:val="24"/>
        </w:rPr>
        <w:t>o</w:t>
      </w:r>
      <w:r w:rsidR="0038118C">
        <w:rPr>
          <w:rFonts w:asciiTheme="minorHAnsi" w:hAnsiTheme="minorHAnsi"/>
          <w:sz w:val="24"/>
          <w:szCs w:val="24"/>
        </w:rPr>
        <w:t>n the water on the 5</w:t>
      </w:r>
      <w:r w:rsidR="0038118C" w:rsidRPr="0038118C">
        <w:rPr>
          <w:rFonts w:asciiTheme="minorHAnsi" w:hAnsiTheme="minorHAnsi"/>
          <w:sz w:val="24"/>
          <w:szCs w:val="24"/>
          <w:vertAlign w:val="superscript"/>
        </w:rPr>
        <w:t>th</w:t>
      </w:r>
      <w:r w:rsidR="0038118C">
        <w:rPr>
          <w:rFonts w:asciiTheme="minorHAnsi" w:hAnsiTheme="minorHAnsi"/>
          <w:sz w:val="24"/>
          <w:szCs w:val="24"/>
        </w:rPr>
        <w:t xml:space="preserve"> and on land on the 18</w:t>
      </w:r>
      <w:r w:rsidR="0038118C" w:rsidRPr="0038118C">
        <w:rPr>
          <w:rFonts w:asciiTheme="minorHAnsi" w:hAnsiTheme="minorHAnsi"/>
          <w:sz w:val="24"/>
          <w:szCs w:val="24"/>
          <w:vertAlign w:val="superscript"/>
        </w:rPr>
        <w:t>th</w:t>
      </w:r>
      <w:r w:rsidR="0038118C">
        <w:rPr>
          <w:rFonts w:asciiTheme="minorHAnsi" w:hAnsiTheme="minorHAnsi"/>
          <w:sz w:val="24"/>
          <w:szCs w:val="24"/>
        </w:rPr>
        <w:t>. Raft counts were initiated on the 31</w:t>
      </w:r>
      <w:r w:rsidR="0038118C" w:rsidRPr="0038118C">
        <w:rPr>
          <w:rFonts w:asciiTheme="minorHAnsi" w:hAnsiTheme="minorHAnsi"/>
          <w:sz w:val="24"/>
          <w:szCs w:val="24"/>
          <w:vertAlign w:val="superscript"/>
        </w:rPr>
        <w:t>st</w:t>
      </w:r>
      <w:r w:rsidR="0038118C">
        <w:rPr>
          <w:rFonts w:asciiTheme="minorHAnsi" w:hAnsiTheme="minorHAnsi"/>
          <w:sz w:val="24"/>
          <w:szCs w:val="24"/>
        </w:rPr>
        <w:t>.</w:t>
      </w:r>
    </w:p>
    <w:p w14:paraId="0DD4B046" w14:textId="77777777" w:rsidR="00B3256F" w:rsidRPr="00F56FEC" w:rsidRDefault="00B3256F" w:rsidP="00B55041">
      <w:pPr>
        <w:rPr>
          <w:rFonts w:asciiTheme="minorHAnsi" w:hAnsiTheme="minorHAnsi"/>
          <w:b/>
          <w:sz w:val="24"/>
          <w:szCs w:val="24"/>
        </w:rPr>
      </w:pPr>
    </w:p>
    <w:p w14:paraId="641524DB" w14:textId="054B80FC" w:rsidR="00011F3C" w:rsidRPr="00F56FEC" w:rsidRDefault="007A248F" w:rsidP="002D1606">
      <w:pPr>
        <w:rPr>
          <w:rFonts w:asciiTheme="minorHAnsi" w:hAnsiTheme="minorHAnsi"/>
          <w:sz w:val="24"/>
          <w:szCs w:val="24"/>
        </w:rPr>
      </w:pPr>
      <w:r w:rsidRPr="00F56FEC">
        <w:rPr>
          <w:rFonts w:asciiTheme="minorHAnsi" w:hAnsiTheme="minorHAnsi"/>
          <w:b/>
          <w:sz w:val="24"/>
          <w:szCs w:val="24"/>
        </w:rPr>
        <w:t xml:space="preserve">Rhinoceros Auklet </w:t>
      </w:r>
      <w:r w:rsidR="00011F3C" w:rsidRPr="00F56FEC">
        <w:rPr>
          <w:rFonts w:asciiTheme="minorHAnsi" w:hAnsiTheme="minorHAnsi"/>
          <w:sz w:val="24"/>
          <w:szCs w:val="24"/>
        </w:rPr>
        <w:t>–</w:t>
      </w:r>
      <w:r w:rsidR="00173FF6" w:rsidRPr="00F56FEC">
        <w:rPr>
          <w:rFonts w:asciiTheme="minorHAnsi" w:hAnsiTheme="minorHAnsi"/>
          <w:sz w:val="24"/>
          <w:szCs w:val="24"/>
        </w:rPr>
        <w:t xml:space="preserve"> </w:t>
      </w:r>
      <w:r w:rsidR="00D84F6B">
        <w:rPr>
          <w:rFonts w:asciiTheme="minorHAnsi" w:hAnsiTheme="minorHAnsi"/>
          <w:sz w:val="24"/>
          <w:szCs w:val="24"/>
        </w:rPr>
        <w:t>Individuals were seen around the island starting on the 29</w:t>
      </w:r>
      <w:r w:rsidR="00D84F6B" w:rsidRPr="00D84F6B">
        <w:rPr>
          <w:rFonts w:asciiTheme="minorHAnsi" w:hAnsiTheme="minorHAnsi"/>
          <w:sz w:val="24"/>
          <w:szCs w:val="24"/>
          <w:vertAlign w:val="superscript"/>
        </w:rPr>
        <w:t>th</w:t>
      </w:r>
      <w:r w:rsidR="00C20F5F" w:rsidRPr="00F56FEC">
        <w:rPr>
          <w:rFonts w:asciiTheme="minorHAnsi" w:hAnsiTheme="minorHAnsi"/>
          <w:sz w:val="24"/>
          <w:szCs w:val="24"/>
        </w:rPr>
        <w:t xml:space="preserve">. </w:t>
      </w:r>
    </w:p>
    <w:p w14:paraId="50187FE0" w14:textId="77777777" w:rsidR="005678D0" w:rsidRPr="00F56FEC" w:rsidRDefault="005678D0" w:rsidP="002D1606">
      <w:pPr>
        <w:rPr>
          <w:rFonts w:asciiTheme="minorHAnsi" w:hAnsiTheme="minorHAnsi"/>
          <w:b/>
          <w:sz w:val="24"/>
          <w:szCs w:val="24"/>
        </w:rPr>
      </w:pPr>
    </w:p>
    <w:p w14:paraId="19A9645F" w14:textId="614A220A" w:rsidR="00DD55A4" w:rsidRPr="00F56FEC" w:rsidRDefault="007A248F" w:rsidP="002D1606">
      <w:pPr>
        <w:rPr>
          <w:rFonts w:asciiTheme="minorHAnsi" w:hAnsiTheme="minorHAnsi"/>
          <w:sz w:val="24"/>
          <w:szCs w:val="24"/>
        </w:rPr>
      </w:pPr>
      <w:r w:rsidRPr="00F56FEC">
        <w:rPr>
          <w:rFonts w:asciiTheme="minorHAnsi" w:hAnsiTheme="minorHAnsi"/>
          <w:b/>
          <w:sz w:val="24"/>
          <w:szCs w:val="24"/>
        </w:rPr>
        <w:t>Tufted Puffin</w:t>
      </w:r>
      <w:r w:rsidR="00810BE6" w:rsidRPr="00F56FEC">
        <w:rPr>
          <w:rFonts w:asciiTheme="minorHAnsi" w:hAnsiTheme="minorHAnsi"/>
          <w:b/>
          <w:sz w:val="24"/>
          <w:szCs w:val="24"/>
        </w:rPr>
        <w:t xml:space="preserve"> </w:t>
      </w:r>
      <w:r w:rsidR="00810BE6" w:rsidRPr="00F56FEC">
        <w:rPr>
          <w:rFonts w:asciiTheme="minorHAnsi" w:hAnsiTheme="minorHAnsi"/>
          <w:sz w:val="24"/>
          <w:szCs w:val="24"/>
        </w:rPr>
        <w:t>–</w:t>
      </w:r>
      <w:r w:rsidR="00686500" w:rsidRPr="00F56FEC">
        <w:rPr>
          <w:rFonts w:asciiTheme="minorHAnsi" w:hAnsiTheme="minorHAnsi"/>
          <w:sz w:val="24"/>
          <w:szCs w:val="24"/>
        </w:rPr>
        <w:t xml:space="preserve"> </w:t>
      </w:r>
      <w:r w:rsidR="00D84F6B">
        <w:rPr>
          <w:rFonts w:asciiTheme="minorHAnsi" w:hAnsiTheme="minorHAnsi"/>
          <w:sz w:val="24"/>
          <w:szCs w:val="24"/>
        </w:rPr>
        <w:t>Two individuals were observed on Maintop on the 31</w:t>
      </w:r>
      <w:r w:rsidR="00D84F6B" w:rsidRPr="00D84F6B">
        <w:rPr>
          <w:rFonts w:asciiTheme="minorHAnsi" w:hAnsiTheme="minorHAnsi"/>
          <w:sz w:val="24"/>
          <w:szCs w:val="24"/>
          <w:vertAlign w:val="superscript"/>
        </w:rPr>
        <w:t>st</w:t>
      </w:r>
      <w:r w:rsidR="00D84F6B">
        <w:rPr>
          <w:rFonts w:asciiTheme="minorHAnsi" w:hAnsiTheme="minorHAnsi"/>
          <w:sz w:val="24"/>
          <w:szCs w:val="24"/>
        </w:rPr>
        <w:t>.</w:t>
      </w:r>
    </w:p>
    <w:p w14:paraId="45B90207" w14:textId="77777777" w:rsidR="00DD55A4" w:rsidRPr="00F56FEC" w:rsidRDefault="00DD55A4" w:rsidP="00A074E2">
      <w:pPr>
        <w:rPr>
          <w:rFonts w:asciiTheme="minorHAnsi" w:hAnsiTheme="minorHAnsi"/>
          <w:sz w:val="24"/>
          <w:szCs w:val="24"/>
        </w:rPr>
      </w:pPr>
    </w:p>
    <w:p w14:paraId="658FA985" w14:textId="4B26A8E6" w:rsidR="00DD55A4" w:rsidRPr="006853C8" w:rsidRDefault="00810BE6" w:rsidP="002D1606">
      <w:pPr>
        <w:rPr>
          <w:rFonts w:asciiTheme="minorHAnsi" w:hAnsiTheme="minorHAnsi"/>
          <w:sz w:val="24"/>
          <w:szCs w:val="24"/>
        </w:rPr>
      </w:pPr>
      <w:r w:rsidRPr="00F56FEC">
        <w:rPr>
          <w:rFonts w:asciiTheme="minorHAnsi" w:hAnsiTheme="minorHAnsi"/>
          <w:b/>
          <w:sz w:val="24"/>
          <w:szCs w:val="24"/>
        </w:rPr>
        <w:t xml:space="preserve">Cassin’s Auklet </w:t>
      </w:r>
      <w:r w:rsidRPr="00F56FEC">
        <w:rPr>
          <w:rFonts w:asciiTheme="minorHAnsi" w:hAnsiTheme="minorHAnsi"/>
          <w:sz w:val="24"/>
          <w:szCs w:val="24"/>
        </w:rPr>
        <w:t>–</w:t>
      </w:r>
      <w:r w:rsidR="00595E0B" w:rsidRPr="00F56FEC">
        <w:rPr>
          <w:rFonts w:asciiTheme="minorHAnsi" w:hAnsiTheme="minorHAnsi"/>
          <w:sz w:val="24"/>
          <w:szCs w:val="24"/>
        </w:rPr>
        <w:t xml:space="preserve"> </w:t>
      </w:r>
      <w:r w:rsidR="00595496">
        <w:rPr>
          <w:rFonts w:asciiTheme="minorHAnsi" w:hAnsiTheme="minorHAnsi"/>
          <w:sz w:val="24"/>
          <w:szCs w:val="24"/>
        </w:rPr>
        <w:t>Checks of t</w:t>
      </w:r>
      <w:r w:rsidR="00D84F6B">
        <w:rPr>
          <w:rFonts w:asciiTheme="minorHAnsi" w:hAnsiTheme="minorHAnsi"/>
          <w:sz w:val="24"/>
          <w:szCs w:val="24"/>
        </w:rPr>
        <w:t xml:space="preserve">he PRBO study </w:t>
      </w:r>
      <w:r w:rsidR="00595496">
        <w:rPr>
          <w:rFonts w:asciiTheme="minorHAnsi" w:hAnsiTheme="minorHAnsi"/>
          <w:sz w:val="24"/>
          <w:szCs w:val="24"/>
        </w:rPr>
        <w:t xml:space="preserve">boxes </w:t>
      </w:r>
      <w:r w:rsidR="00D84F6B">
        <w:rPr>
          <w:rFonts w:asciiTheme="minorHAnsi" w:hAnsiTheme="minorHAnsi"/>
          <w:sz w:val="24"/>
          <w:szCs w:val="24"/>
        </w:rPr>
        <w:t>was initiated on the 3</w:t>
      </w:r>
      <w:r w:rsidR="00D84F6B" w:rsidRPr="00D84F6B">
        <w:rPr>
          <w:rFonts w:asciiTheme="minorHAnsi" w:hAnsiTheme="minorHAnsi"/>
          <w:sz w:val="24"/>
          <w:szCs w:val="24"/>
          <w:vertAlign w:val="superscript"/>
        </w:rPr>
        <w:t>rd</w:t>
      </w:r>
      <w:r w:rsidR="00791B29">
        <w:rPr>
          <w:rFonts w:asciiTheme="minorHAnsi" w:hAnsiTheme="minorHAnsi"/>
          <w:sz w:val="24"/>
          <w:szCs w:val="24"/>
        </w:rPr>
        <w:t>,</w:t>
      </w:r>
      <w:r w:rsidR="00D84F6B">
        <w:rPr>
          <w:rFonts w:asciiTheme="minorHAnsi" w:hAnsiTheme="minorHAnsi"/>
          <w:sz w:val="24"/>
          <w:szCs w:val="24"/>
        </w:rPr>
        <w:t xml:space="preserve"> and by the end of the month 40 of the 44 boxes contained </w:t>
      </w:r>
      <w:r w:rsidR="00791B29">
        <w:rPr>
          <w:rFonts w:asciiTheme="minorHAnsi" w:hAnsiTheme="minorHAnsi"/>
          <w:sz w:val="24"/>
          <w:szCs w:val="24"/>
        </w:rPr>
        <w:t xml:space="preserve">active </w:t>
      </w:r>
      <w:r w:rsidR="00D84F6B">
        <w:rPr>
          <w:rFonts w:asciiTheme="minorHAnsi" w:hAnsiTheme="minorHAnsi"/>
          <w:sz w:val="24"/>
          <w:szCs w:val="24"/>
        </w:rPr>
        <w:t xml:space="preserve">breeding pairs </w:t>
      </w:r>
      <w:r w:rsidR="00791B29">
        <w:rPr>
          <w:rFonts w:asciiTheme="minorHAnsi" w:hAnsiTheme="minorHAnsi"/>
          <w:sz w:val="24"/>
          <w:szCs w:val="24"/>
        </w:rPr>
        <w:t xml:space="preserve">(laid an egg) </w:t>
      </w:r>
      <w:r w:rsidR="00D84F6B">
        <w:rPr>
          <w:rFonts w:asciiTheme="minorHAnsi" w:hAnsiTheme="minorHAnsi"/>
          <w:sz w:val="24"/>
          <w:szCs w:val="24"/>
        </w:rPr>
        <w:t>and the Habitat Sculpture had 11</w:t>
      </w:r>
      <w:r w:rsidR="00791B29">
        <w:rPr>
          <w:rFonts w:asciiTheme="minorHAnsi" w:hAnsiTheme="minorHAnsi"/>
          <w:sz w:val="24"/>
          <w:szCs w:val="24"/>
        </w:rPr>
        <w:t xml:space="preserve"> active</w:t>
      </w:r>
      <w:r w:rsidR="00D84F6B">
        <w:rPr>
          <w:rFonts w:asciiTheme="minorHAnsi" w:hAnsiTheme="minorHAnsi"/>
          <w:sz w:val="24"/>
          <w:szCs w:val="24"/>
        </w:rPr>
        <w:t xml:space="preserve"> breeding pairs. </w:t>
      </w:r>
      <w:r w:rsidR="00595496">
        <w:rPr>
          <w:rFonts w:asciiTheme="minorHAnsi" w:hAnsiTheme="minorHAnsi"/>
          <w:sz w:val="24"/>
          <w:szCs w:val="24"/>
        </w:rPr>
        <w:t>Checks of t</w:t>
      </w:r>
      <w:r w:rsidR="00D84F6B">
        <w:rPr>
          <w:rFonts w:asciiTheme="minorHAnsi" w:hAnsiTheme="minorHAnsi"/>
          <w:sz w:val="24"/>
          <w:szCs w:val="24"/>
        </w:rPr>
        <w:t xml:space="preserve">he Known Age study </w:t>
      </w:r>
      <w:r w:rsidR="00595496">
        <w:rPr>
          <w:rFonts w:asciiTheme="minorHAnsi" w:hAnsiTheme="minorHAnsi"/>
          <w:sz w:val="24"/>
          <w:szCs w:val="24"/>
        </w:rPr>
        <w:t xml:space="preserve">boxes </w:t>
      </w:r>
      <w:r w:rsidR="00D84F6B">
        <w:rPr>
          <w:rFonts w:asciiTheme="minorHAnsi" w:hAnsiTheme="minorHAnsi"/>
          <w:sz w:val="24"/>
          <w:szCs w:val="24"/>
        </w:rPr>
        <w:t>was initiated on the 15</w:t>
      </w:r>
      <w:r w:rsidR="00D84F6B" w:rsidRPr="00D84F6B">
        <w:rPr>
          <w:rFonts w:asciiTheme="minorHAnsi" w:hAnsiTheme="minorHAnsi"/>
          <w:sz w:val="24"/>
          <w:szCs w:val="24"/>
          <w:vertAlign w:val="superscript"/>
        </w:rPr>
        <w:t>th</w:t>
      </w:r>
      <w:r w:rsidR="00791B29">
        <w:rPr>
          <w:rFonts w:asciiTheme="minorHAnsi" w:hAnsiTheme="minorHAnsi"/>
          <w:sz w:val="24"/>
          <w:szCs w:val="24"/>
        </w:rPr>
        <w:t>, where</w:t>
      </w:r>
      <w:r w:rsidR="00D84F6B">
        <w:rPr>
          <w:rFonts w:asciiTheme="minorHAnsi" w:hAnsiTheme="minorHAnsi"/>
          <w:sz w:val="24"/>
          <w:szCs w:val="24"/>
        </w:rPr>
        <w:t xml:space="preserve"> 228 boxes of the approximate 404 boxes were found to have </w:t>
      </w:r>
      <w:r w:rsidR="00791B29">
        <w:rPr>
          <w:rFonts w:asciiTheme="minorHAnsi" w:hAnsiTheme="minorHAnsi"/>
          <w:sz w:val="24"/>
          <w:szCs w:val="24"/>
        </w:rPr>
        <w:t xml:space="preserve">active </w:t>
      </w:r>
      <w:r w:rsidR="00D84F6B">
        <w:rPr>
          <w:rFonts w:asciiTheme="minorHAnsi" w:hAnsiTheme="minorHAnsi"/>
          <w:sz w:val="24"/>
          <w:szCs w:val="24"/>
        </w:rPr>
        <w:t>breeding pairs.</w:t>
      </w:r>
    </w:p>
    <w:p w14:paraId="63ECE968" w14:textId="77777777" w:rsidR="007B40F8" w:rsidRPr="006853C8" w:rsidRDefault="007B40F8" w:rsidP="002D1606">
      <w:pPr>
        <w:rPr>
          <w:rFonts w:asciiTheme="minorHAnsi" w:hAnsiTheme="minorHAnsi"/>
          <w:sz w:val="24"/>
          <w:szCs w:val="24"/>
        </w:rPr>
      </w:pPr>
    </w:p>
    <w:p w14:paraId="6C5BAA0E" w14:textId="4E418CF2" w:rsidR="008B1022" w:rsidRPr="00841C40" w:rsidRDefault="00810BE6" w:rsidP="007C6C15">
      <w:pPr>
        <w:ind w:left="720" w:hanging="720"/>
        <w:rPr>
          <w:rFonts w:asciiTheme="minorHAnsi" w:hAnsiTheme="minorHAnsi"/>
          <w:color w:val="005A9E"/>
          <w:sz w:val="32"/>
          <w:szCs w:val="32"/>
        </w:rPr>
      </w:pPr>
      <w:r w:rsidRPr="00841C40">
        <w:rPr>
          <w:rFonts w:asciiTheme="minorHAnsi" w:hAnsiTheme="minorHAnsi"/>
          <w:b/>
          <w:color w:val="005A9E"/>
          <w:sz w:val="32"/>
          <w:szCs w:val="32"/>
        </w:rPr>
        <w:t xml:space="preserve">Pinnipeds </w:t>
      </w:r>
    </w:p>
    <w:p w14:paraId="7FF891E6" w14:textId="68FAD2F7" w:rsidR="008B1022" w:rsidRPr="0054176B" w:rsidRDefault="008B1022" w:rsidP="008B1022">
      <w:pPr>
        <w:rPr>
          <w:rFonts w:asciiTheme="minorHAnsi" w:hAnsiTheme="minorHAnsi"/>
          <w:sz w:val="24"/>
          <w:szCs w:val="24"/>
          <w:highlight w:val="yellow"/>
        </w:rPr>
      </w:pPr>
      <w:r w:rsidRPr="005318F7">
        <w:rPr>
          <w:rFonts w:asciiTheme="minorHAnsi" w:hAnsiTheme="minorHAnsi"/>
          <w:b/>
          <w:sz w:val="24"/>
          <w:szCs w:val="24"/>
        </w:rPr>
        <w:t>California Sea Lion</w:t>
      </w:r>
      <w:r w:rsidRPr="005318F7">
        <w:rPr>
          <w:rFonts w:asciiTheme="minorHAnsi" w:hAnsiTheme="minorHAnsi"/>
          <w:b/>
          <w:i/>
          <w:sz w:val="24"/>
          <w:szCs w:val="24"/>
        </w:rPr>
        <w:t xml:space="preserve"> </w:t>
      </w:r>
      <w:r w:rsidRPr="00381C89">
        <w:rPr>
          <w:rFonts w:asciiTheme="minorHAnsi" w:hAnsiTheme="minorHAnsi"/>
          <w:i/>
          <w:sz w:val="24"/>
          <w:szCs w:val="24"/>
        </w:rPr>
        <w:t>–</w:t>
      </w:r>
      <w:r w:rsidR="00A95BDA" w:rsidRPr="00381C89">
        <w:rPr>
          <w:rFonts w:asciiTheme="minorHAnsi" w:hAnsiTheme="minorHAnsi"/>
          <w:sz w:val="24"/>
          <w:szCs w:val="24"/>
        </w:rPr>
        <w:t xml:space="preserve"> </w:t>
      </w:r>
      <w:r w:rsidRPr="00381C89">
        <w:rPr>
          <w:rFonts w:asciiTheme="minorHAnsi" w:hAnsiTheme="minorHAnsi"/>
          <w:sz w:val="24"/>
          <w:szCs w:val="24"/>
        </w:rPr>
        <w:t xml:space="preserve">On average there were </w:t>
      </w:r>
      <w:r w:rsidR="00381C89" w:rsidRPr="00381C89">
        <w:rPr>
          <w:rFonts w:asciiTheme="minorHAnsi" w:hAnsiTheme="minorHAnsi"/>
          <w:sz w:val="24"/>
          <w:szCs w:val="24"/>
        </w:rPr>
        <w:t>2,349</w:t>
      </w:r>
      <w:r w:rsidRPr="00381C89">
        <w:rPr>
          <w:rFonts w:asciiTheme="minorHAnsi" w:hAnsiTheme="minorHAnsi"/>
          <w:sz w:val="24"/>
          <w:szCs w:val="24"/>
        </w:rPr>
        <w:t xml:space="preserve"> (SD ± </w:t>
      </w:r>
      <w:r w:rsidR="00381C89" w:rsidRPr="00381C89">
        <w:rPr>
          <w:rFonts w:asciiTheme="minorHAnsi" w:hAnsiTheme="minorHAnsi"/>
          <w:sz w:val="24"/>
          <w:szCs w:val="24"/>
        </w:rPr>
        <w:t>314</w:t>
      </w:r>
      <w:r w:rsidRPr="00381C89">
        <w:rPr>
          <w:rFonts w:asciiTheme="minorHAnsi" w:hAnsiTheme="minorHAnsi"/>
          <w:sz w:val="24"/>
          <w:szCs w:val="24"/>
        </w:rPr>
        <w:t xml:space="preserve">) individuals counted during the weekly pinniped census from the lighthouse, with a high count of </w:t>
      </w:r>
      <w:r w:rsidR="00381C89" w:rsidRPr="00381C89">
        <w:rPr>
          <w:rFonts w:asciiTheme="minorHAnsi" w:hAnsiTheme="minorHAnsi"/>
          <w:sz w:val="24"/>
          <w:szCs w:val="24"/>
        </w:rPr>
        <w:t>2,766</w:t>
      </w:r>
      <w:r w:rsidRPr="00381C89">
        <w:rPr>
          <w:rFonts w:asciiTheme="minorHAnsi" w:hAnsiTheme="minorHAnsi"/>
          <w:sz w:val="24"/>
          <w:szCs w:val="24"/>
        </w:rPr>
        <w:t xml:space="preserve"> individuals on the </w:t>
      </w:r>
      <w:r w:rsidR="00381C89" w:rsidRPr="00381C89">
        <w:rPr>
          <w:rFonts w:asciiTheme="minorHAnsi" w:hAnsiTheme="minorHAnsi"/>
          <w:sz w:val="24"/>
          <w:szCs w:val="24"/>
        </w:rPr>
        <w:t>2</w:t>
      </w:r>
      <w:r w:rsidR="00A96817" w:rsidRPr="00381C89">
        <w:rPr>
          <w:rFonts w:asciiTheme="minorHAnsi" w:hAnsiTheme="minorHAnsi"/>
          <w:sz w:val="24"/>
          <w:szCs w:val="24"/>
        </w:rPr>
        <w:t>6</w:t>
      </w:r>
      <w:r w:rsidR="00A96817" w:rsidRPr="00381C89">
        <w:rPr>
          <w:rFonts w:asciiTheme="minorHAnsi" w:hAnsiTheme="minorHAnsi"/>
          <w:sz w:val="24"/>
          <w:szCs w:val="24"/>
          <w:vertAlign w:val="superscript"/>
        </w:rPr>
        <w:t>th</w:t>
      </w:r>
      <w:r w:rsidR="006B44EC" w:rsidRPr="00381C89">
        <w:rPr>
          <w:rFonts w:asciiTheme="minorHAnsi" w:hAnsiTheme="minorHAnsi"/>
          <w:sz w:val="24"/>
          <w:szCs w:val="24"/>
        </w:rPr>
        <w:t xml:space="preserve">. </w:t>
      </w:r>
      <w:r w:rsidR="00C20F5F" w:rsidRPr="00381C89">
        <w:rPr>
          <w:rFonts w:asciiTheme="minorHAnsi" w:hAnsiTheme="minorHAnsi"/>
          <w:sz w:val="24"/>
          <w:szCs w:val="24"/>
        </w:rPr>
        <w:t xml:space="preserve"> Sea Lion Cove, Dead Sea Lion Flat, and </w:t>
      </w:r>
      <w:proofErr w:type="spellStart"/>
      <w:r w:rsidR="00C20F5F" w:rsidRPr="00381C89">
        <w:rPr>
          <w:rFonts w:asciiTheme="minorHAnsi" w:hAnsiTheme="minorHAnsi"/>
          <w:sz w:val="24"/>
          <w:szCs w:val="24"/>
        </w:rPr>
        <w:t>Aulon</w:t>
      </w:r>
      <w:proofErr w:type="spellEnd"/>
      <w:r w:rsidR="00C20F5F" w:rsidRPr="00381C89">
        <w:rPr>
          <w:rFonts w:asciiTheme="minorHAnsi" w:hAnsiTheme="minorHAnsi"/>
          <w:sz w:val="24"/>
          <w:szCs w:val="24"/>
        </w:rPr>
        <w:t xml:space="preserve"> P</w:t>
      </w:r>
      <w:r w:rsidR="00C95CE5" w:rsidRPr="00381C89">
        <w:rPr>
          <w:rFonts w:asciiTheme="minorHAnsi" w:hAnsiTheme="minorHAnsi"/>
          <w:sz w:val="24"/>
          <w:szCs w:val="24"/>
        </w:rPr>
        <w:t>eninsula were the areas with the highest density of sea lions</w:t>
      </w:r>
      <w:r w:rsidR="00C20F5F" w:rsidRPr="00381C89">
        <w:rPr>
          <w:rFonts w:asciiTheme="minorHAnsi" w:hAnsiTheme="minorHAnsi"/>
          <w:sz w:val="24"/>
          <w:szCs w:val="24"/>
        </w:rPr>
        <w:t xml:space="preserve">. </w:t>
      </w:r>
    </w:p>
    <w:p w14:paraId="1BC3F8F2" w14:textId="77777777" w:rsidR="00AD21FD" w:rsidRPr="005318F7" w:rsidRDefault="00AD21FD" w:rsidP="008B1022">
      <w:pPr>
        <w:rPr>
          <w:rFonts w:asciiTheme="minorHAnsi" w:hAnsiTheme="minorHAnsi"/>
          <w:b/>
          <w:sz w:val="24"/>
          <w:szCs w:val="24"/>
        </w:rPr>
      </w:pPr>
    </w:p>
    <w:p w14:paraId="306ED913" w14:textId="5F4BCBD7" w:rsidR="008B1022" w:rsidRPr="005318F7" w:rsidRDefault="008B1022" w:rsidP="008B1022">
      <w:pPr>
        <w:rPr>
          <w:rFonts w:asciiTheme="minorHAnsi" w:hAnsiTheme="minorHAnsi"/>
          <w:sz w:val="24"/>
          <w:szCs w:val="24"/>
        </w:rPr>
      </w:pPr>
      <w:r w:rsidRPr="005318F7">
        <w:rPr>
          <w:rFonts w:asciiTheme="minorHAnsi" w:hAnsiTheme="minorHAnsi"/>
          <w:b/>
          <w:sz w:val="24"/>
          <w:szCs w:val="24"/>
        </w:rPr>
        <w:t xml:space="preserve">Steller Sea </w:t>
      </w:r>
      <w:r w:rsidRPr="00381C89">
        <w:rPr>
          <w:rFonts w:asciiTheme="minorHAnsi" w:hAnsiTheme="minorHAnsi"/>
          <w:b/>
          <w:sz w:val="24"/>
          <w:szCs w:val="24"/>
        </w:rPr>
        <w:t>Lions</w:t>
      </w:r>
      <w:r w:rsidRPr="00381C89">
        <w:rPr>
          <w:rFonts w:asciiTheme="minorHAnsi" w:hAnsiTheme="minorHAnsi"/>
          <w:sz w:val="24"/>
          <w:szCs w:val="24"/>
        </w:rPr>
        <w:t xml:space="preserve"> –</w:t>
      </w:r>
      <w:r w:rsidRPr="00381C89">
        <w:rPr>
          <w:rFonts w:asciiTheme="minorHAnsi" w:hAnsiTheme="minorHAnsi"/>
          <w:i/>
          <w:sz w:val="24"/>
          <w:szCs w:val="24"/>
        </w:rPr>
        <w:t xml:space="preserve"> </w:t>
      </w:r>
      <w:r w:rsidRPr="00381C89">
        <w:rPr>
          <w:rFonts w:asciiTheme="minorHAnsi" w:hAnsiTheme="minorHAnsi"/>
          <w:sz w:val="24"/>
          <w:szCs w:val="24"/>
        </w:rPr>
        <w:t xml:space="preserve">On average there were </w:t>
      </w:r>
      <w:r w:rsidR="00381C89" w:rsidRPr="00381C89">
        <w:rPr>
          <w:rFonts w:asciiTheme="minorHAnsi" w:hAnsiTheme="minorHAnsi"/>
          <w:sz w:val="24"/>
          <w:szCs w:val="24"/>
        </w:rPr>
        <w:t>59</w:t>
      </w:r>
      <w:r w:rsidRPr="00381C89">
        <w:rPr>
          <w:rFonts w:asciiTheme="minorHAnsi" w:hAnsiTheme="minorHAnsi"/>
          <w:sz w:val="24"/>
          <w:szCs w:val="24"/>
        </w:rPr>
        <w:t xml:space="preserve"> (SD ± </w:t>
      </w:r>
      <w:r w:rsidR="00381C89" w:rsidRPr="00381C89">
        <w:rPr>
          <w:rFonts w:asciiTheme="minorHAnsi" w:hAnsiTheme="minorHAnsi"/>
          <w:sz w:val="24"/>
          <w:szCs w:val="24"/>
        </w:rPr>
        <w:t>9</w:t>
      </w:r>
      <w:r w:rsidRPr="00381C89">
        <w:rPr>
          <w:rFonts w:asciiTheme="minorHAnsi" w:hAnsiTheme="minorHAnsi"/>
          <w:sz w:val="24"/>
          <w:szCs w:val="24"/>
        </w:rPr>
        <w:t>) individuals counted</w:t>
      </w:r>
      <w:r w:rsidR="00DB45B3" w:rsidRPr="00381C89">
        <w:rPr>
          <w:rFonts w:asciiTheme="minorHAnsi" w:hAnsiTheme="minorHAnsi"/>
          <w:sz w:val="24"/>
          <w:szCs w:val="24"/>
        </w:rPr>
        <w:t xml:space="preserve"> on the standard weekly survey</w:t>
      </w:r>
      <w:r w:rsidRPr="00381C89">
        <w:rPr>
          <w:rFonts w:asciiTheme="minorHAnsi" w:hAnsiTheme="minorHAnsi"/>
          <w:sz w:val="24"/>
          <w:szCs w:val="24"/>
        </w:rPr>
        <w:t xml:space="preserve">, with a high count of </w:t>
      </w:r>
      <w:r w:rsidR="00A96817" w:rsidRPr="00381C89">
        <w:rPr>
          <w:rFonts w:asciiTheme="minorHAnsi" w:hAnsiTheme="minorHAnsi"/>
          <w:sz w:val="24"/>
          <w:szCs w:val="24"/>
        </w:rPr>
        <w:t>7</w:t>
      </w:r>
      <w:r w:rsidR="00381C89" w:rsidRPr="00381C89">
        <w:rPr>
          <w:rFonts w:asciiTheme="minorHAnsi" w:hAnsiTheme="minorHAnsi"/>
          <w:sz w:val="24"/>
          <w:szCs w:val="24"/>
        </w:rPr>
        <w:t>0</w:t>
      </w:r>
      <w:r w:rsidRPr="00381C89">
        <w:rPr>
          <w:rFonts w:asciiTheme="minorHAnsi" w:hAnsiTheme="minorHAnsi"/>
          <w:sz w:val="24"/>
          <w:szCs w:val="24"/>
        </w:rPr>
        <w:t xml:space="preserve"> on the </w:t>
      </w:r>
      <w:r w:rsidR="00381C89" w:rsidRPr="00381C89">
        <w:rPr>
          <w:rFonts w:asciiTheme="minorHAnsi" w:hAnsiTheme="minorHAnsi"/>
          <w:sz w:val="24"/>
          <w:szCs w:val="24"/>
        </w:rPr>
        <w:t>26</w:t>
      </w:r>
      <w:r w:rsidR="00381C89" w:rsidRPr="00381C89">
        <w:rPr>
          <w:rFonts w:asciiTheme="minorHAnsi" w:hAnsiTheme="minorHAnsi"/>
          <w:sz w:val="24"/>
          <w:szCs w:val="24"/>
          <w:vertAlign w:val="superscript"/>
        </w:rPr>
        <w:t>th</w:t>
      </w:r>
      <w:r w:rsidR="00C20F5F" w:rsidRPr="00381C89">
        <w:rPr>
          <w:rFonts w:asciiTheme="minorHAnsi" w:hAnsiTheme="minorHAnsi"/>
          <w:sz w:val="24"/>
          <w:szCs w:val="24"/>
        </w:rPr>
        <w:t>.</w:t>
      </w:r>
    </w:p>
    <w:p w14:paraId="48321C47" w14:textId="77777777" w:rsidR="00AD21FD" w:rsidRPr="005318F7" w:rsidRDefault="00AD21FD" w:rsidP="008B1022">
      <w:pPr>
        <w:rPr>
          <w:rFonts w:asciiTheme="minorHAnsi" w:hAnsiTheme="minorHAnsi"/>
          <w:b/>
          <w:sz w:val="24"/>
          <w:szCs w:val="24"/>
        </w:rPr>
      </w:pPr>
    </w:p>
    <w:p w14:paraId="0AA939F2" w14:textId="17C11270" w:rsidR="008B1022" w:rsidRPr="0054176B" w:rsidRDefault="008B1022" w:rsidP="008B1022">
      <w:pPr>
        <w:rPr>
          <w:rFonts w:asciiTheme="minorHAnsi" w:hAnsiTheme="minorHAnsi"/>
          <w:sz w:val="24"/>
          <w:szCs w:val="24"/>
          <w:highlight w:val="yellow"/>
        </w:rPr>
      </w:pPr>
      <w:r w:rsidRPr="005318F7">
        <w:rPr>
          <w:rFonts w:asciiTheme="minorHAnsi" w:hAnsiTheme="minorHAnsi"/>
          <w:b/>
          <w:sz w:val="24"/>
          <w:szCs w:val="24"/>
        </w:rPr>
        <w:t xml:space="preserve">Northern Elephant </w:t>
      </w:r>
      <w:r w:rsidRPr="00381C89">
        <w:rPr>
          <w:rFonts w:asciiTheme="minorHAnsi" w:hAnsiTheme="minorHAnsi"/>
          <w:b/>
          <w:sz w:val="24"/>
          <w:szCs w:val="24"/>
        </w:rPr>
        <w:t xml:space="preserve">Seal </w:t>
      </w:r>
      <w:r w:rsidRPr="00381C89">
        <w:rPr>
          <w:rFonts w:asciiTheme="minorHAnsi" w:hAnsiTheme="minorHAnsi"/>
          <w:sz w:val="24"/>
          <w:szCs w:val="24"/>
        </w:rPr>
        <w:t xml:space="preserve">– </w:t>
      </w:r>
      <w:r w:rsidR="00381C89" w:rsidRPr="00381C89">
        <w:rPr>
          <w:rFonts w:asciiTheme="minorHAnsi" w:hAnsiTheme="minorHAnsi"/>
          <w:sz w:val="24"/>
          <w:szCs w:val="24"/>
        </w:rPr>
        <w:t>Many breeding age and immature animals have started to arrive</w:t>
      </w:r>
      <w:r w:rsidR="00381C89">
        <w:rPr>
          <w:rFonts w:asciiTheme="minorHAnsi" w:hAnsiTheme="minorHAnsi"/>
          <w:sz w:val="24"/>
          <w:szCs w:val="24"/>
        </w:rPr>
        <w:t xml:space="preserve"> or in some cases return</w:t>
      </w:r>
      <w:r w:rsidR="00381C89" w:rsidRPr="00381C89">
        <w:rPr>
          <w:rFonts w:asciiTheme="minorHAnsi" w:hAnsiTheme="minorHAnsi"/>
          <w:sz w:val="24"/>
          <w:szCs w:val="24"/>
        </w:rPr>
        <w:t xml:space="preserve"> to haul out and molt</w:t>
      </w:r>
      <w:r w:rsidR="00A96817" w:rsidRPr="00381C89">
        <w:rPr>
          <w:rFonts w:asciiTheme="minorHAnsi" w:hAnsiTheme="minorHAnsi"/>
          <w:sz w:val="24"/>
          <w:szCs w:val="24"/>
        </w:rPr>
        <w:t>.</w:t>
      </w:r>
      <w:r w:rsidR="00C95CE5" w:rsidRPr="00381C89">
        <w:rPr>
          <w:rFonts w:asciiTheme="minorHAnsi" w:hAnsiTheme="minorHAnsi"/>
          <w:sz w:val="24"/>
          <w:szCs w:val="24"/>
        </w:rPr>
        <w:t xml:space="preserve"> </w:t>
      </w:r>
      <w:r w:rsidR="00381C89" w:rsidRPr="00381C89">
        <w:rPr>
          <w:rFonts w:asciiTheme="minorHAnsi" w:hAnsiTheme="minorHAnsi"/>
          <w:sz w:val="24"/>
          <w:szCs w:val="24"/>
        </w:rPr>
        <w:t>On average there were 76 (SD ± 16) individuals counted on the standard weekly survey, with a high count of 98 on the 26</w:t>
      </w:r>
      <w:r w:rsidR="00381C89" w:rsidRPr="00381C89">
        <w:rPr>
          <w:rFonts w:asciiTheme="minorHAnsi" w:hAnsiTheme="minorHAnsi"/>
          <w:sz w:val="24"/>
          <w:szCs w:val="24"/>
          <w:vertAlign w:val="superscript"/>
        </w:rPr>
        <w:t>th</w:t>
      </w:r>
      <w:r w:rsidR="00381C89" w:rsidRPr="00381C89">
        <w:rPr>
          <w:rFonts w:asciiTheme="minorHAnsi" w:hAnsiTheme="minorHAnsi"/>
          <w:sz w:val="24"/>
          <w:szCs w:val="24"/>
        </w:rPr>
        <w:t>.</w:t>
      </w:r>
    </w:p>
    <w:p w14:paraId="4573AAC2" w14:textId="77777777" w:rsidR="00AD21FD" w:rsidRPr="005318F7" w:rsidRDefault="00AD21FD" w:rsidP="008B1022">
      <w:pPr>
        <w:rPr>
          <w:rFonts w:asciiTheme="minorHAnsi" w:hAnsiTheme="minorHAnsi"/>
          <w:b/>
          <w:sz w:val="24"/>
          <w:szCs w:val="24"/>
        </w:rPr>
      </w:pPr>
    </w:p>
    <w:p w14:paraId="1920B23D" w14:textId="20A82CDE" w:rsidR="008B1022" w:rsidRPr="0054176B" w:rsidRDefault="008B1022" w:rsidP="008B1022">
      <w:pPr>
        <w:rPr>
          <w:rFonts w:asciiTheme="minorHAnsi" w:hAnsiTheme="minorHAnsi"/>
          <w:sz w:val="24"/>
          <w:szCs w:val="24"/>
          <w:highlight w:val="yellow"/>
        </w:rPr>
      </w:pPr>
      <w:r w:rsidRPr="005318F7">
        <w:rPr>
          <w:rFonts w:asciiTheme="minorHAnsi" w:hAnsiTheme="minorHAnsi"/>
          <w:b/>
          <w:sz w:val="24"/>
          <w:szCs w:val="24"/>
        </w:rPr>
        <w:t xml:space="preserve">Harbor Seal – </w:t>
      </w:r>
      <w:r w:rsidR="008A7080" w:rsidRPr="00381C89">
        <w:rPr>
          <w:rFonts w:asciiTheme="minorHAnsi" w:hAnsiTheme="minorHAnsi"/>
          <w:sz w:val="24"/>
          <w:szCs w:val="24"/>
        </w:rPr>
        <w:t>Harbor seal numbers</w:t>
      </w:r>
      <w:r w:rsidR="00F033A6" w:rsidRPr="00381C89">
        <w:rPr>
          <w:rFonts w:asciiTheme="minorHAnsi" w:hAnsiTheme="minorHAnsi"/>
          <w:sz w:val="24"/>
          <w:szCs w:val="24"/>
        </w:rPr>
        <w:t xml:space="preserve"> fluctuated</w:t>
      </w:r>
      <w:r w:rsidR="008A7080" w:rsidRPr="00381C89">
        <w:rPr>
          <w:rFonts w:asciiTheme="minorHAnsi" w:hAnsiTheme="minorHAnsi"/>
          <w:sz w:val="24"/>
          <w:szCs w:val="24"/>
        </w:rPr>
        <w:t xml:space="preserve"> greatly </w:t>
      </w:r>
      <w:r w:rsidR="00D21FC7" w:rsidRPr="00381C89">
        <w:rPr>
          <w:rFonts w:asciiTheme="minorHAnsi" w:hAnsiTheme="minorHAnsi"/>
          <w:sz w:val="24"/>
          <w:szCs w:val="24"/>
        </w:rPr>
        <w:t>with</w:t>
      </w:r>
      <w:r w:rsidRPr="00381C89">
        <w:rPr>
          <w:rFonts w:asciiTheme="minorHAnsi" w:hAnsiTheme="minorHAnsi"/>
          <w:sz w:val="24"/>
          <w:szCs w:val="24"/>
        </w:rPr>
        <w:t xml:space="preserve"> tide and swell conditions during the weekly census. On average there were </w:t>
      </w:r>
      <w:r w:rsidR="00A96817" w:rsidRPr="00381C89">
        <w:rPr>
          <w:rFonts w:asciiTheme="minorHAnsi" w:hAnsiTheme="minorHAnsi"/>
          <w:sz w:val="24"/>
          <w:szCs w:val="24"/>
        </w:rPr>
        <w:t>6</w:t>
      </w:r>
      <w:r w:rsidR="00381C89" w:rsidRPr="00381C89">
        <w:rPr>
          <w:rFonts w:asciiTheme="minorHAnsi" w:hAnsiTheme="minorHAnsi"/>
          <w:sz w:val="24"/>
          <w:szCs w:val="24"/>
        </w:rPr>
        <w:t>6</w:t>
      </w:r>
      <w:r w:rsidRPr="00381C89">
        <w:rPr>
          <w:rFonts w:asciiTheme="minorHAnsi" w:hAnsiTheme="minorHAnsi"/>
          <w:sz w:val="24"/>
          <w:szCs w:val="24"/>
        </w:rPr>
        <w:t xml:space="preserve"> (SD ± </w:t>
      </w:r>
      <w:r w:rsidR="00381C89" w:rsidRPr="00381C89">
        <w:rPr>
          <w:rFonts w:asciiTheme="minorHAnsi" w:hAnsiTheme="minorHAnsi"/>
          <w:sz w:val="24"/>
          <w:szCs w:val="24"/>
        </w:rPr>
        <w:t>23</w:t>
      </w:r>
      <w:r w:rsidR="000123E8" w:rsidRPr="00381C89">
        <w:rPr>
          <w:rFonts w:asciiTheme="minorHAnsi" w:hAnsiTheme="minorHAnsi"/>
          <w:sz w:val="24"/>
          <w:szCs w:val="24"/>
        </w:rPr>
        <w:t>)</w:t>
      </w:r>
      <w:r w:rsidRPr="00381C89">
        <w:rPr>
          <w:rFonts w:asciiTheme="minorHAnsi" w:hAnsiTheme="minorHAnsi"/>
          <w:sz w:val="24"/>
          <w:szCs w:val="24"/>
        </w:rPr>
        <w:t xml:space="preserve"> individuals counted, with a high count of </w:t>
      </w:r>
      <w:r w:rsidR="00A96817" w:rsidRPr="00381C89">
        <w:rPr>
          <w:rFonts w:asciiTheme="minorHAnsi" w:hAnsiTheme="minorHAnsi"/>
          <w:sz w:val="24"/>
          <w:szCs w:val="24"/>
        </w:rPr>
        <w:t>9</w:t>
      </w:r>
      <w:r w:rsidR="00381C89" w:rsidRPr="00381C89">
        <w:rPr>
          <w:rFonts w:asciiTheme="minorHAnsi" w:hAnsiTheme="minorHAnsi"/>
          <w:sz w:val="24"/>
          <w:szCs w:val="24"/>
        </w:rPr>
        <w:t>0</w:t>
      </w:r>
      <w:r w:rsidRPr="00381C89">
        <w:rPr>
          <w:rFonts w:asciiTheme="minorHAnsi" w:hAnsiTheme="minorHAnsi"/>
          <w:sz w:val="24"/>
          <w:szCs w:val="24"/>
        </w:rPr>
        <w:t xml:space="preserve"> on the </w:t>
      </w:r>
      <w:r w:rsidR="00381C89" w:rsidRPr="00381C89">
        <w:rPr>
          <w:rFonts w:asciiTheme="minorHAnsi" w:hAnsiTheme="minorHAnsi"/>
          <w:sz w:val="24"/>
          <w:szCs w:val="24"/>
        </w:rPr>
        <w:t>5</w:t>
      </w:r>
      <w:r w:rsidR="00F76A2F" w:rsidRPr="00381C89">
        <w:rPr>
          <w:rFonts w:asciiTheme="minorHAnsi" w:hAnsiTheme="minorHAnsi"/>
          <w:sz w:val="24"/>
          <w:szCs w:val="24"/>
          <w:vertAlign w:val="superscript"/>
        </w:rPr>
        <w:t>th</w:t>
      </w:r>
      <w:r w:rsidRPr="00381C89">
        <w:rPr>
          <w:rFonts w:asciiTheme="minorHAnsi" w:hAnsiTheme="minorHAnsi"/>
          <w:sz w:val="24"/>
          <w:szCs w:val="24"/>
        </w:rPr>
        <w:t xml:space="preserve">. </w:t>
      </w:r>
    </w:p>
    <w:p w14:paraId="016A9B96" w14:textId="77777777" w:rsidR="00AD21FD" w:rsidRPr="005318F7" w:rsidRDefault="00AD21FD" w:rsidP="008B1022">
      <w:pPr>
        <w:rPr>
          <w:rFonts w:asciiTheme="minorHAnsi" w:hAnsiTheme="minorHAnsi"/>
          <w:b/>
          <w:sz w:val="24"/>
          <w:szCs w:val="24"/>
        </w:rPr>
      </w:pPr>
    </w:p>
    <w:p w14:paraId="652DD04A" w14:textId="1650FFB2" w:rsidR="00381C89" w:rsidRPr="005318F7" w:rsidRDefault="008B1022" w:rsidP="00381C89">
      <w:pPr>
        <w:rPr>
          <w:rFonts w:asciiTheme="minorHAnsi" w:hAnsiTheme="minorHAnsi"/>
          <w:sz w:val="24"/>
          <w:szCs w:val="24"/>
        </w:rPr>
      </w:pPr>
      <w:r w:rsidRPr="005318F7">
        <w:rPr>
          <w:rFonts w:asciiTheme="minorHAnsi" w:hAnsiTheme="minorHAnsi"/>
          <w:b/>
          <w:sz w:val="24"/>
          <w:szCs w:val="24"/>
        </w:rPr>
        <w:t>Northern Fur Seals</w:t>
      </w:r>
      <w:r w:rsidRPr="005318F7">
        <w:rPr>
          <w:rFonts w:asciiTheme="minorHAnsi" w:hAnsiTheme="minorHAnsi"/>
          <w:sz w:val="24"/>
          <w:szCs w:val="24"/>
        </w:rPr>
        <w:t xml:space="preserve"> –</w:t>
      </w:r>
      <w:r w:rsidR="00381C89" w:rsidRPr="00381C89">
        <w:rPr>
          <w:rFonts w:asciiTheme="minorHAnsi" w:hAnsiTheme="minorHAnsi"/>
          <w:i/>
          <w:sz w:val="24"/>
          <w:szCs w:val="24"/>
        </w:rPr>
        <w:t xml:space="preserve"> </w:t>
      </w:r>
      <w:r w:rsidR="00381C89" w:rsidRPr="00381C89">
        <w:rPr>
          <w:rFonts w:asciiTheme="minorHAnsi" w:hAnsiTheme="minorHAnsi"/>
          <w:sz w:val="24"/>
          <w:szCs w:val="24"/>
        </w:rPr>
        <w:t xml:space="preserve">On average there were </w:t>
      </w:r>
      <w:r w:rsidR="00381C89">
        <w:rPr>
          <w:rFonts w:asciiTheme="minorHAnsi" w:hAnsiTheme="minorHAnsi"/>
          <w:sz w:val="24"/>
          <w:szCs w:val="24"/>
        </w:rPr>
        <w:t>189</w:t>
      </w:r>
      <w:r w:rsidR="00381C89" w:rsidRPr="00381C89">
        <w:rPr>
          <w:rFonts w:asciiTheme="minorHAnsi" w:hAnsiTheme="minorHAnsi"/>
          <w:sz w:val="24"/>
          <w:szCs w:val="24"/>
        </w:rPr>
        <w:t xml:space="preserve"> (SD ± </w:t>
      </w:r>
      <w:r w:rsidR="00381C89">
        <w:rPr>
          <w:rFonts w:asciiTheme="minorHAnsi" w:hAnsiTheme="minorHAnsi"/>
          <w:sz w:val="24"/>
          <w:szCs w:val="24"/>
        </w:rPr>
        <w:t>41)</w:t>
      </w:r>
      <w:r w:rsidR="00381C89" w:rsidRPr="00381C89">
        <w:rPr>
          <w:rFonts w:asciiTheme="minorHAnsi" w:hAnsiTheme="minorHAnsi"/>
          <w:sz w:val="24"/>
          <w:szCs w:val="24"/>
        </w:rPr>
        <w:t xml:space="preserve"> individuals counted on the standard weekly survey, with a high count of </w:t>
      </w:r>
      <w:r w:rsidR="00381C89">
        <w:rPr>
          <w:rFonts w:asciiTheme="minorHAnsi" w:hAnsiTheme="minorHAnsi"/>
          <w:sz w:val="24"/>
          <w:szCs w:val="24"/>
        </w:rPr>
        <w:t>225</w:t>
      </w:r>
      <w:r w:rsidR="00381C89" w:rsidRPr="00381C89">
        <w:rPr>
          <w:rFonts w:asciiTheme="minorHAnsi" w:hAnsiTheme="minorHAnsi"/>
          <w:sz w:val="24"/>
          <w:szCs w:val="24"/>
        </w:rPr>
        <w:t xml:space="preserve"> on the 26</w:t>
      </w:r>
      <w:r w:rsidR="00381C89" w:rsidRPr="00381C89">
        <w:rPr>
          <w:rFonts w:asciiTheme="minorHAnsi" w:hAnsiTheme="minorHAnsi"/>
          <w:sz w:val="24"/>
          <w:szCs w:val="24"/>
          <w:vertAlign w:val="superscript"/>
        </w:rPr>
        <w:t>th</w:t>
      </w:r>
      <w:r w:rsidR="00381C89" w:rsidRPr="00381C89">
        <w:rPr>
          <w:rFonts w:asciiTheme="minorHAnsi" w:hAnsiTheme="minorHAnsi"/>
          <w:sz w:val="24"/>
          <w:szCs w:val="24"/>
        </w:rPr>
        <w:t>.</w:t>
      </w:r>
    </w:p>
    <w:p w14:paraId="6F2B8671" w14:textId="4E7121E3" w:rsidR="007C6C15" w:rsidRDefault="007C6C15" w:rsidP="00DD55A4">
      <w:pPr>
        <w:rPr>
          <w:rFonts w:asciiTheme="minorHAnsi" w:hAnsiTheme="minorHAnsi"/>
          <w:b/>
          <w:color w:val="005A9E"/>
          <w:sz w:val="32"/>
          <w:szCs w:val="32"/>
        </w:rPr>
      </w:pPr>
    </w:p>
    <w:p w14:paraId="269586ED" w14:textId="77777777" w:rsidR="00810BE6" w:rsidRPr="00781CA6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781CA6">
        <w:rPr>
          <w:rFonts w:asciiTheme="minorHAnsi" w:hAnsiTheme="minorHAnsi"/>
          <w:b/>
          <w:color w:val="005A9E"/>
          <w:sz w:val="32"/>
          <w:szCs w:val="32"/>
        </w:rPr>
        <w:t>Cetaceans</w:t>
      </w:r>
    </w:p>
    <w:p w14:paraId="6221D3B5" w14:textId="46B7DCAD" w:rsidR="00263EF9" w:rsidRDefault="009B5193" w:rsidP="009B5193">
      <w:pPr>
        <w:rPr>
          <w:rFonts w:asciiTheme="minorHAnsi" w:hAnsiTheme="minorHAnsi"/>
          <w:sz w:val="24"/>
          <w:szCs w:val="24"/>
        </w:rPr>
      </w:pPr>
      <w:r w:rsidRPr="00360FBA">
        <w:rPr>
          <w:rFonts w:asciiTheme="minorHAnsi" w:hAnsiTheme="minorHAnsi"/>
          <w:b/>
          <w:sz w:val="24"/>
          <w:szCs w:val="24"/>
        </w:rPr>
        <w:t>Standard Survey</w:t>
      </w:r>
      <w:r w:rsidRPr="00360FBA">
        <w:rPr>
          <w:rFonts w:asciiTheme="minorHAnsi" w:hAnsiTheme="minorHAnsi"/>
          <w:sz w:val="24"/>
          <w:szCs w:val="24"/>
        </w:rPr>
        <w:t xml:space="preserve"> –</w:t>
      </w:r>
      <w:r w:rsidR="00CF3CB2" w:rsidRPr="00360FBA">
        <w:rPr>
          <w:rFonts w:asciiTheme="minorHAnsi" w:hAnsiTheme="minorHAnsi"/>
          <w:sz w:val="24"/>
          <w:szCs w:val="24"/>
        </w:rPr>
        <w:t xml:space="preserve"> </w:t>
      </w:r>
      <w:r w:rsidR="00360FBA" w:rsidRPr="00360FBA">
        <w:rPr>
          <w:rFonts w:asciiTheme="minorHAnsi" w:hAnsiTheme="minorHAnsi"/>
          <w:sz w:val="24"/>
          <w:szCs w:val="24"/>
        </w:rPr>
        <w:t>40</w:t>
      </w:r>
      <w:r w:rsidR="009B7BB3" w:rsidRPr="00360FBA">
        <w:rPr>
          <w:rFonts w:asciiTheme="minorHAnsi" w:hAnsiTheme="minorHAnsi"/>
          <w:sz w:val="24"/>
          <w:szCs w:val="24"/>
        </w:rPr>
        <w:t xml:space="preserve"> one-</w:t>
      </w:r>
      <w:r w:rsidRPr="00360FBA">
        <w:rPr>
          <w:rFonts w:asciiTheme="minorHAnsi" w:hAnsiTheme="minorHAnsi"/>
          <w:sz w:val="24"/>
          <w:szCs w:val="24"/>
        </w:rPr>
        <w:t xml:space="preserve">hour </w:t>
      </w:r>
      <w:r w:rsidR="006A45F1" w:rsidRPr="00360FBA">
        <w:rPr>
          <w:rFonts w:asciiTheme="minorHAnsi" w:hAnsiTheme="minorHAnsi"/>
          <w:sz w:val="24"/>
          <w:szCs w:val="24"/>
        </w:rPr>
        <w:t xml:space="preserve">standard </w:t>
      </w:r>
      <w:r w:rsidR="00FC6845" w:rsidRPr="00360FBA">
        <w:rPr>
          <w:rFonts w:asciiTheme="minorHAnsi" w:hAnsiTheme="minorHAnsi"/>
          <w:sz w:val="24"/>
          <w:szCs w:val="24"/>
        </w:rPr>
        <w:t xml:space="preserve">whale </w:t>
      </w:r>
      <w:proofErr w:type="spellStart"/>
      <w:r w:rsidR="00FC6845" w:rsidRPr="00360FBA">
        <w:rPr>
          <w:rFonts w:asciiTheme="minorHAnsi" w:hAnsiTheme="minorHAnsi"/>
          <w:sz w:val="24"/>
          <w:szCs w:val="24"/>
        </w:rPr>
        <w:t>watch</w:t>
      </w:r>
      <w:r w:rsidR="00641A2E" w:rsidRPr="00360FBA">
        <w:rPr>
          <w:rFonts w:asciiTheme="minorHAnsi" w:hAnsiTheme="minorHAnsi"/>
          <w:sz w:val="24"/>
          <w:szCs w:val="24"/>
        </w:rPr>
        <w:t>es</w:t>
      </w:r>
      <w:proofErr w:type="spellEnd"/>
      <w:r w:rsidR="00945F10" w:rsidRPr="00360FBA">
        <w:rPr>
          <w:rFonts w:asciiTheme="minorHAnsi" w:hAnsiTheme="minorHAnsi"/>
          <w:sz w:val="24"/>
          <w:szCs w:val="24"/>
        </w:rPr>
        <w:t xml:space="preserve"> w</w:t>
      </w:r>
      <w:r w:rsidR="00641A2E" w:rsidRPr="00360FBA">
        <w:rPr>
          <w:rFonts w:asciiTheme="minorHAnsi" w:hAnsiTheme="minorHAnsi"/>
          <w:sz w:val="24"/>
          <w:szCs w:val="24"/>
        </w:rPr>
        <w:t>ere</w:t>
      </w:r>
      <w:r w:rsidR="00FC6845" w:rsidRPr="00360FBA">
        <w:rPr>
          <w:rFonts w:asciiTheme="minorHAnsi" w:hAnsiTheme="minorHAnsi"/>
          <w:sz w:val="24"/>
          <w:szCs w:val="24"/>
        </w:rPr>
        <w:t xml:space="preserve"> </w:t>
      </w:r>
      <w:r w:rsidRPr="00360FBA">
        <w:rPr>
          <w:rFonts w:asciiTheme="minorHAnsi" w:hAnsiTheme="minorHAnsi"/>
          <w:sz w:val="24"/>
          <w:szCs w:val="24"/>
        </w:rPr>
        <w:t xml:space="preserve">conducted </w:t>
      </w:r>
      <w:r w:rsidR="00694DD3" w:rsidRPr="00360FBA">
        <w:rPr>
          <w:rFonts w:asciiTheme="minorHAnsi" w:hAnsiTheme="minorHAnsi"/>
          <w:sz w:val="24"/>
          <w:szCs w:val="24"/>
        </w:rPr>
        <w:t xml:space="preserve">from the Lighthouse using the Spotter App </w:t>
      </w:r>
      <w:r w:rsidR="000945DC" w:rsidRPr="00360FBA">
        <w:rPr>
          <w:rFonts w:asciiTheme="minorHAnsi" w:hAnsiTheme="minorHAnsi"/>
          <w:sz w:val="24"/>
          <w:szCs w:val="24"/>
        </w:rPr>
        <w:t>when conditions allowed</w:t>
      </w:r>
      <w:r w:rsidR="00006173" w:rsidRPr="00360FBA">
        <w:rPr>
          <w:rFonts w:asciiTheme="minorHAnsi" w:hAnsiTheme="minorHAnsi"/>
          <w:sz w:val="24"/>
          <w:szCs w:val="24"/>
        </w:rPr>
        <w:t>.</w:t>
      </w:r>
      <w:r w:rsidR="00AC5F33" w:rsidRPr="00360FBA">
        <w:rPr>
          <w:rFonts w:asciiTheme="minorHAnsi" w:hAnsiTheme="minorHAnsi"/>
          <w:sz w:val="24"/>
          <w:szCs w:val="24"/>
        </w:rPr>
        <w:t xml:space="preserve"> </w:t>
      </w:r>
      <w:r w:rsidR="002B27D7" w:rsidRPr="00360FBA">
        <w:rPr>
          <w:rFonts w:asciiTheme="minorHAnsi" w:hAnsiTheme="minorHAnsi"/>
          <w:sz w:val="24"/>
          <w:szCs w:val="24"/>
        </w:rPr>
        <w:t>Numbers from</w:t>
      </w:r>
      <w:r w:rsidR="003745AB" w:rsidRPr="00360FBA">
        <w:rPr>
          <w:rFonts w:asciiTheme="minorHAnsi" w:hAnsiTheme="minorHAnsi"/>
          <w:sz w:val="24"/>
          <w:szCs w:val="24"/>
        </w:rPr>
        <w:t xml:space="preserve"> standard watches </w:t>
      </w:r>
      <w:r w:rsidR="002B27D7" w:rsidRPr="00360FBA">
        <w:rPr>
          <w:rFonts w:asciiTheme="minorHAnsi" w:hAnsiTheme="minorHAnsi"/>
          <w:sz w:val="24"/>
          <w:szCs w:val="24"/>
        </w:rPr>
        <w:t xml:space="preserve">were </w:t>
      </w:r>
      <w:r w:rsidR="003745AB" w:rsidRPr="00360FBA">
        <w:rPr>
          <w:rFonts w:asciiTheme="minorHAnsi" w:hAnsiTheme="minorHAnsi"/>
          <w:sz w:val="24"/>
          <w:szCs w:val="24"/>
        </w:rPr>
        <w:t>combined with</w:t>
      </w:r>
      <w:r w:rsidR="00FD07C4" w:rsidRPr="00360FBA">
        <w:rPr>
          <w:rFonts w:asciiTheme="minorHAnsi" w:hAnsiTheme="minorHAnsi"/>
          <w:sz w:val="24"/>
          <w:szCs w:val="24"/>
        </w:rPr>
        <w:t xml:space="preserve"> </w:t>
      </w:r>
      <w:r w:rsidR="002B27D7" w:rsidRPr="00360FBA">
        <w:rPr>
          <w:rFonts w:asciiTheme="minorHAnsi" w:hAnsiTheme="minorHAnsi"/>
          <w:sz w:val="24"/>
          <w:szCs w:val="24"/>
        </w:rPr>
        <w:t>incidental observations</w:t>
      </w:r>
      <w:r w:rsidR="00DC0B0E" w:rsidRPr="00360FBA">
        <w:rPr>
          <w:rFonts w:asciiTheme="minorHAnsi" w:hAnsiTheme="minorHAnsi"/>
          <w:sz w:val="24"/>
          <w:szCs w:val="24"/>
        </w:rPr>
        <w:t>.</w:t>
      </w:r>
      <w:r w:rsidR="00873260" w:rsidRPr="00360FBA">
        <w:rPr>
          <w:rFonts w:asciiTheme="minorHAnsi" w:hAnsiTheme="minorHAnsi"/>
          <w:sz w:val="24"/>
          <w:szCs w:val="24"/>
        </w:rPr>
        <w:t xml:space="preserve"> </w:t>
      </w:r>
      <w:r w:rsidR="00AA76DD" w:rsidRPr="00360FBA">
        <w:rPr>
          <w:rFonts w:asciiTheme="minorHAnsi" w:hAnsiTheme="minorHAnsi"/>
          <w:sz w:val="24"/>
          <w:szCs w:val="24"/>
        </w:rPr>
        <w:t xml:space="preserve">Gray Whales were observed </w:t>
      </w:r>
      <w:r w:rsidR="00B56468" w:rsidRPr="00360FBA">
        <w:rPr>
          <w:rFonts w:asciiTheme="minorHAnsi" w:hAnsiTheme="minorHAnsi"/>
          <w:sz w:val="24"/>
          <w:szCs w:val="24"/>
        </w:rPr>
        <w:t xml:space="preserve">around the island </w:t>
      </w:r>
      <w:r w:rsidR="00360FBA" w:rsidRPr="00360FBA">
        <w:rPr>
          <w:rFonts w:asciiTheme="minorHAnsi" w:hAnsiTheme="minorHAnsi"/>
          <w:sz w:val="24"/>
          <w:szCs w:val="24"/>
        </w:rPr>
        <w:t>every</w:t>
      </w:r>
      <w:r w:rsidR="00873260" w:rsidRPr="00360FBA">
        <w:rPr>
          <w:rFonts w:asciiTheme="minorHAnsi" w:hAnsiTheme="minorHAnsi"/>
          <w:sz w:val="24"/>
          <w:szCs w:val="24"/>
        </w:rPr>
        <w:t xml:space="preserve"> </w:t>
      </w:r>
      <w:r w:rsidR="00B56468" w:rsidRPr="00360FBA">
        <w:rPr>
          <w:rFonts w:asciiTheme="minorHAnsi" w:hAnsiTheme="minorHAnsi"/>
          <w:sz w:val="24"/>
          <w:szCs w:val="24"/>
        </w:rPr>
        <w:t>day</w:t>
      </w:r>
      <w:r w:rsidR="00873260" w:rsidRPr="00360FBA">
        <w:rPr>
          <w:rFonts w:asciiTheme="minorHAnsi" w:hAnsiTheme="minorHAnsi"/>
          <w:sz w:val="24"/>
          <w:szCs w:val="24"/>
        </w:rPr>
        <w:t xml:space="preserve"> this month</w:t>
      </w:r>
      <w:r w:rsidR="00B56468" w:rsidRPr="00360FBA">
        <w:rPr>
          <w:rFonts w:asciiTheme="minorHAnsi" w:hAnsiTheme="minorHAnsi"/>
          <w:sz w:val="24"/>
          <w:szCs w:val="24"/>
        </w:rPr>
        <w:t xml:space="preserve">, with a high count of </w:t>
      </w:r>
      <w:r w:rsidR="00360FBA" w:rsidRPr="00360FBA">
        <w:rPr>
          <w:rFonts w:asciiTheme="minorHAnsi" w:hAnsiTheme="minorHAnsi"/>
          <w:sz w:val="24"/>
          <w:szCs w:val="24"/>
        </w:rPr>
        <w:t>27</w:t>
      </w:r>
      <w:r w:rsidR="00B56468" w:rsidRPr="00360FBA">
        <w:rPr>
          <w:rFonts w:asciiTheme="minorHAnsi" w:hAnsiTheme="minorHAnsi"/>
          <w:sz w:val="24"/>
          <w:szCs w:val="24"/>
        </w:rPr>
        <w:t xml:space="preserve"> on the </w:t>
      </w:r>
      <w:r w:rsidR="00360FBA" w:rsidRPr="00360FBA">
        <w:rPr>
          <w:rFonts w:asciiTheme="minorHAnsi" w:hAnsiTheme="minorHAnsi"/>
          <w:sz w:val="24"/>
          <w:szCs w:val="24"/>
        </w:rPr>
        <w:t>19</w:t>
      </w:r>
      <w:r w:rsidR="00360FBA" w:rsidRPr="00360FBA">
        <w:rPr>
          <w:rFonts w:asciiTheme="minorHAnsi" w:hAnsiTheme="minorHAnsi"/>
          <w:sz w:val="24"/>
          <w:szCs w:val="24"/>
          <w:vertAlign w:val="superscript"/>
        </w:rPr>
        <w:t>th</w:t>
      </w:r>
      <w:r w:rsidR="00AA76DD" w:rsidRPr="00360FBA">
        <w:rPr>
          <w:rFonts w:asciiTheme="minorHAnsi" w:hAnsiTheme="minorHAnsi"/>
          <w:sz w:val="24"/>
          <w:szCs w:val="24"/>
        </w:rPr>
        <w:t>.</w:t>
      </w:r>
      <w:r w:rsidR="00360FBA" w:rsidRPr="00360FBA">
        <w:rPr>
          <w:rFonts w:asciiTheme="minorHAnsi" w:hAnsiTheme="minorHAnsi"/>
          <w:sz w:val="24"/>
          <w:szCs w:val="24"/>
        </w:rPr>
        <w:t xml:space="preserve"> Two</w:t>
      </w:r>
      <w:r w:rsidR="00137A26" w:rsidRPr="00360FBA">
        <w:rPr>
          <w:rFonts w:asciiTheme="minorHAnsi" w:hAnsiTheme="minorHAnsi"/>
          <w:sz w:val="24"/>
          <w:szCs w:val="24"/>
        </w:rPr>
        <w:t xml:space="preserve"> Humpback Whale</w:t>
      </w:r>
      <w:r w:rsidR="00360FBA" w:rsidRPr="00360FBA">
        <w:rPr>
          <w:rFonts w:asciiTheme="minorHAnsi" w:hAnsiTheme="minorHAnsi"/>
          <w:sz w:val="24"/>
          <w:szCs w:val="24"/>
        </w:rPr>
        <w:t>s</w:t>
      </w:r>
      <w:r w:rsidR="00137A26" w:rsidRPr="00360FBA">
        <w:rPr>
          <w:rFonts w:asciiTheme="minorHAnsi" w:hAnsiTheme="minorHAnsi"/>
          <w:sz w:val="24"/>
          <w:szCs w:val="24"/>
        </w:rPr>
        <w:t xml:space="preserve"> w</w:t>
      </w:r>
      <w:r w:rsidR="00360FBA" w:rsidRPr="00360FBA">
        <w:rPr>
          <w:rFonts w:asciiTheme="minorHAnsi" w:hAnsiTheme="minorHAnsi"/>
          <w:sz w:val="24"/>
          <w:szCs w:val="24"/>
        </w:rPr>
        <w:t>ere</w:t>
      </w:r>
      <w:r w:rsidR="00137A26" w:rsidRPr="00360FBA">
        <w:rPr>
          <w:rFonts w:asciiTheme="minorHAnsi" w:hAnsiTheme="minorHAnsi"/>
          <w:sz w:val="24"/>
          <w:szCs w:val="24"/>
        </w:rPr>
        <w:t xml:space="preserve"> seen on the 2</w:t>
      </w:r>
      <w:r w:rsidR="00360FBA" w:rsidRPr="00360FBA">
        <w:rPr>
          <w:rFonts w:asciiTheme="minorHAnsi" w:hAnsiTheme="minorHAnsi"/>
          <w:sz w:val="24"/>
          <w:szCs w:val="24"/>
        </w:rPr>
        <w:t>5</w:t>
      </w:r>
      <w:r w:rsidR="00137A26" w:rsidRPr="00360FBA">
        <w:rPr>
          <w:rFonts w:asciiTheme="minorHAnsi" w:hAnsiTheme="minorHAnsi"/>
          <w:sz w:val="24"/>
          <w:szCs w:val="24"/>
          <w:vertAlign w:val="superscript"/>
        </w:rPr>
        <w:t>th</w:t>
      </w:r>
      <w:r w:rsidR="00137A26" w:rsidRPr="00360FBA">
        <w:rPr>
          <w:rFonts w:asciiTheme="minorHAnsi" w:hAnsiTheme="minorHAnsi"/>
          <w:sz w:val="24"/>
          <w:szCs w:val="24"/>
        </w:rPr>
        <w:t xml:space="preserve"> and </w:t>
      </w:r>
      <w:r w:rsidR="00360FBA" w:rsidRPr="00360FBA">
        <w:rPr>
          <w:rFonts w:asciiTheme="minorHAnsi" w:hAnsiTheme="minorHAnsi"/>
          <w:sz w:val="24"/>
          <w:szCs w:val="24"/>
        </w:rPr>
        <w:t>one on the 30</w:t>
      </w:r>
      <w:r w:rsidR="00360FBA" w:rsidRPr="00360FBA">
        <w:rPr>
          <w:rFonts w:asciiTheme="minorHAnsi" w:hAnsiTheme="minorHAnsi"/>
          <w:sz w:val="24"/>
          <w:szCs w:val="24"/>
          <w:vertAlign w:val="superscript"/>
        </w:rPr>
        <w:t>th</w:t>
      </w:r>
      <w:r w:rsidR="00360FBA" w:rsidRPr="00360FBA">
        <w:rPr>
          <w:rFonts w:asciiTheme="minorHAnsi" w:hAnsiTheme="minorHAnsi"/>
          <w:sz w:val="24"/>
          <w:szCs w:val="24"/>
        </w:rPr>
        <w:t>.</w:t>
      </w:r>
    </w:p>
    <w:p w14:paraId="5037B39C" w14:textId="77777777" w:rsidR="0098791D" w:rsidRDefault="0098791D" w:rsidP="00DD55A4">
      <w:pPr>
        <w:rPr>
          <w:rFonts w:asciiTheme="minorHAnsi" w:hAnsiTheme="minorHAnsi"/>
          <w:sz w:val="24"/>
          <w:szCs w:val="24"/>
        </w:rPr>
      </w:pPr>
    </w:p>
    <w:p w14:paraId="71B19AE5" w14:textId="16F7475D" w:rsidR="00810BE6" w:rsidRPr="00500D91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500D91">
        <w:rPr>
          <w:rFonts w:asciiTheme="minorHAnsi" w:hAnsiTheme="minorHAnsi"/>
          <w:b/>
          <w:color w:val="005A9E"/>
          <w:sz w:val="32"/>
          <w:szCs w:val="32"/>
        </w:rPr>
        <w:t>Sharks</w:t>
      </w:r>
    </w:p>
    <w:p w14:paraId="23D62521" w14:textId="07774FBB" w:rsidR="00493309" w:rsidRPr="00FF008E" w:rsidRDefault="00FF008E" w:rsidP="00DD55A4">
      <w:pPr>
        <w:rPr>
          <w:rFonts w:asciiTheme="minorHAnsi" w:hAnsiTheme="minorHAnsi"/>
          <w:sz w:val="24"/>
          <w:szCs w:val="24"/>
        </w:rPr>
      </w:pPr>
      <w:r w:rsidRPr="00FF008E">
        <w:rPr>
          <w:rFonts w:asciiTheme="minorHAnsi" w:hAnsiTheme="minorHAnsi"/>
          <w:sz w:val="24"/>
          <w:szCs w:val="24"/>
        </w:rPr>
        <w:t>No shark activity was observed this month.</w:t>
      </w:r>
    </w:p>
    <w:p w14:paraId="26FFF760" w14:textId="77777777" w:rsidR="002B27D7" w:rsidRPr="001252FA" w:rsidRDefault="002B27D7" w:rsidP="00DD55A4">
      <w:pPr>
        <w:rPr>
          <w:rFonts w:asciiTheme="minorHAnsi" w:hAnsiTheme="minorHAnsi"/>
          <w:b/>
          <w:sz w:val="24"/>
          <w:szCs w:val="24"/>
          <w:u w:val="single"/>
        </w:rPr>
      </w:pPr>
    </w:p>
    <w:p w14:paraId="602ED288" w14:textId="77777777" w:rsidR="00115E20" w:rsidRPr="00AE5B8C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AE5B8C">
        <w:rPr>
          <w:rFonts w:asciiTheme="minorHAnsi" w:hAnsiTheme="minorHAnsi"/>
          <w:b/>
          <w:color w:val="005A9E"/>
          <w:sz w:val="32"/>
          <w:szCs w:val="32"/>
        </w:rPr>
        <w:t>Salamanders</w:t>
      </w:r>
    </w:p>
    <w:p w14:paraId="6E36AD17" w14:textId="271475BE" w:rsidR="007748BD" w:rsidRPr="00FF008E" w:rsidRDefault="00137A26" w:rsidP="00DD55A4">
      <w:pPr>
        <w:rPr>
          <w:rFonts w:asciiTheme="minorHAnsi" w:hAnsiTheme="minorHAnsi"/>
          <w:sz w:val="24"/>
          <w:szCs w:val="24"/>
        </w:rPr>
      </w:pPr>
      <w:r w:rsidRPr="00FF008E">
        <w:rPr>
          <w:rFonts w:asciiTheme="minorHAnsi" w:hAnsiTheme="minorHAnsi"/>
          <w:sz w:val="24"/>
          <w:szCs w:val="24"/>
        </w:rPr>
        <w:t>Two</w:t>
      </w:r>
      <w:r w:rsidR="00C20AC3" w:rsidRPr="00FF008E">
        <w:rPr>
          <w:rFonts w:asciiTheme="minorHAnsi" w:hAnsiTheme="minorHAnsi"/>
          <w:sz w:val="24"/>
          <w:szCs w:val="24"/>
        </w:rPr>
        <w:t xml:space="preserve"> survey</w:t>
      </w:r>
      <w:r w:rsidRPr="00FF008E">
        <w:rPr>
          <w:rFonts w:asciiTheme="minorHAnsi" w:hAnsiTheme="minorHAnsi"/>
          <w:sz w:val="24"/>
          <w:szCs w:val="24"/>
        </w:rPr>
        <w:t>s</w:t>
      </w:r>
      <w:r w:rsidR="00C20AC3" w:rsidRPr="00FF008E">
        <w:rPr>
          <w:rFonts w:asciiTheme="minorHAnsi" w:hAnsiTheme="minorHAnsi"/>
          <w:sz w:val="24"/>
          <w:szCs w:val="24"/>
        </w:rPr>
        <w:t xml:space="preserve"> w</w:t>
      </w:r>
      <w:r w:rsidRPr="00FF008E">
        <w:rPr>
          <w:rFonts w:asciiTheme="minorHAnsi" w:hAnsiTheme="minorHAnsi"/>
          <w:sz w:val="24"/>
          <w:szCs w:val="24"/>
        </w:rPr>
        <w:t>ere</w:t>
      </w:r>
      <w:r w:rsidR="00AE5B8C" w:rsidRPr="00FF008E">
        <w:rPr>
          <w:rFonts w:asciiTheme="minorHAnsi" w:hAnsiTheme="minorHAnsi"/>
          <w:sz w:val="24"/>
          <w:szCs w:val="24"/>
        </w:rPr>
        <w:t xml:space="preserve"> conducted this month</w:t>
      </w:r>
      <w:r w:rsidRPr="00FF008E">
        <w:rPr>
          <w:rFonts w:asciiTheme="minorHAnsi" w:hAnsiTheme="minorHAnsi"/>
          <w:sz w:val="24"/>
          <w:szCs w:val="24"/>
        </w:rPr>
        <w:t>.</w:t>
      </w:r>
      <w:r w:rsidR="00AE5B8C" w:rsidRPr="00FF008E">
        <w:rPr>
          <w:rFonts w:asciiTheme="minorHAnsi" w:hAnsiTheme="minorHAnsi"/>
          <w:sz w:val="24"/>
          <w:szCs w:val="24"/>
        </w:rPr>
        <w:t xml:space="preserve"> </w:t>
      </w:r>
      <w:r w:rsidRPr="00FF008E">
        <w:rPr>
          <w:rFonts w:asciiTheme="minorHAnsi" w:hAnsiTheme="minorHAnsi"/>
          <w:sz w:val="24"/>
          <w:szCs w:val="24"/>
        </w:rPr>
        <w:t>O</w:t>
      </w:r>
      <w:r w:rsidR="00BE09ED" w:rsidRPr="00FF008E">
        <w:rPr>
          <w:rFonts w:asciiTheme="minorHAnsi" w:hAnsiTheme="minorHAnsi"/>
          <w:sz w:val="24"/>
          <w:szCs w:val="24"/>
        </w:rPr>
        <w:t xml:space="preserve">n the </w:t>
      </w:r>
      <w:r w:rsidR="00D84F6B" w:rsidRPr="00FF008E">
        <w:rPr>
          <w:rFonts w:asciiTheme="minorHAnsi" w:hAnsiTheme="minorHAnsi"/>
          <w:sz w:val="24"/>
          <w:szCs w:val="24"/>
        </w:rPr>
        <w:t>1</w:t>
      </w:r>
      <w:r w:rsidR="00D84F6B" w:rsidRPr="00FF008E">
        <w:rPr>
          <w:rFonts w:asciiTheme="minorHAnsi" w:hAnsiTheme="minorHAnsi"/>
          <w:sz w:val="24"/>
          <w:szCs w:val="24"/>
          <w:vertAlign w:val="superscript"/>
        </w:rPr>
        <w:t>st</w:t>
      </w:r>
      <w:r w:rsidR="00D84F6B" w:rsidRPr="00FF008E">
        <w:rPr>
          <w:rFonts w:asciiTheme="minorHAnsi" w:hAnsiTheme="minorHAnsi"/>
          <w:sz w:val="24"/>
          <w:szCs w:val="24"/>
        </w:rPr>
        <w:t xml:space="preserve"> 11</w:t>
      </w:r>
      <w:r w:rsidR="00BE09ED" w:rsidRPr="00FF008E">
        <w:rPr>
          <w:rFonts w:asciiTheme="minorHAnsi" w:hAnsiTheme="minorHAnsi"/>
          <w:sz w:val="24"/>
          <w:szCs w:val="24"/>
        </w:rPr>
        <w:t xml:space="preserve"> large, </w:t>
      </w:r>
      <w:r w:rsidR="00D84F6B" w:rsidRPr="00FF008E">
        <w:rPr>
          <w:rFonts w:asciiTheme="minorHAnsi" w:hAnsiTheme="minorHAnsi"/>
          <w:sz w:val="24"/>
          <w:szCs w:val="24"/>
        </w:rPr>
        <w:t>1</w:t>
      </w:r>
      <w:r w:rsidR="00BE09ED" w:rsidRPr="00FF008E">
        <w:rPr>
          <w:rFonts w:asciiTheme="minorHAnsi" w:hAnsiTheme="minorHAnsi"/>
          <w:sz w:val="24"/>
          <w:szCs w:val="24"/>
        </w:rPr>
        <w:t xml:space="preserve"> small and </w:t>
      </w:r>
      <w:r w:rsidR="00D84F6B" w:rsidRPr="00FF008E">
        <w:rPr>
          <w:rFonts w:asciiTheme="minorHAnsi" w:hAnsiTheme="minorHAnsi"/>
          <w:sz w:val="24"/>
          <w:szCs w:val="24"/>
        </w:rPr>
        <w:t>2</w:t>
      </w:r>
      <w:r w:rsidR="00BE09ED" w:rsidRPr="00FF008E">
        <w:rPr>
          <w:rFonts w:asciiTheme="minorHAnsi" w:hAnsiTheme="minorHAnsi"/>
          <w:sz w:val="24"/>
          <w:szCs w:val="24"/>
        </w:rPr>
        <w:t xml:space="preserve"> tiny </w:t>
      </w:r>
      <w:r w:rsidRPr="00FF008E">
        <w:rPr>
          <w:rFonts w:asciiTheme="minorHAnsi" w:hAnsiTheme="minorHAnsi"/>
          <w:sz w:val="24"/>
          <w:szCs w:val="24"/>
        </w:rPr>
        <w:t>individuals were found under coverboards and on the 1</w:t>
      </w:r>
      <w:r w:rsidR="00D84F6B" w:rsidRPr="00FF008E">
        <w:rPr>
          <w:rFonts w:asciiTheme="minorHAnsi" w:hAnsiTheme="minorHAnsi"/>
          <w:sz w:val="24"/>
          <w:szCs w:val="24"/>
        </w:rPr>
        <w:t>7</w:t>
      </w:r>
      <w:r w:rsidRPr="00FF008E">
        <w:rPr>
          <w:rFonts w:asciiTheme="minorHAnsi" w:hAnsiTheme="minorHAnsi"/>
          <w:sz w:val="24"/>
          <w:szCs w:val="24"/>
          <w:vertAlign w:val="superscript"/>
        </w:rPr>
        <w:t>th</w:t>
      </w:r>
      <w:r w:rsidRPr="00FF008E">
        <w:rPr>
          <w:rFonts w:asciiTheme="minorHAnsi" w:hAnsiTheme="minorHAnsi"/>
          <w:sz w:val="24"/>
          <w:szCs w:val="24"/>
        </w:rPr>
        <w:t xml:space="preserve"> </w:t>
      </w:r>
      <w:r w:rsidR="00D84F6B" w:rsidRPr="00FF008E">
        <w:rPr>
          <w:rFonts w:asciiTheme="minorHAnsi" w:hAnsiTheme="minorHAnsi"/>
          <w:sz w:val="24"/>
          <w:szCs w:val="24"/>
        </w:rPr>
        <w:t>31 large, 4</w:t>
      </w:r>
      <w:r w:rsidRPr="00FF008E">
        <w:rPr>
          <w:rFonts w:asciiTheme="minorHAnsi" w:hAnsiTheme="minorHAnsi"/>
          <w:sz w:val="24"/>
          <w:szCs w:val="24"/>
        </w:rPr>
        <w:t xml:space="preserve"> small and </w:t>
      </w:r>
      <w:r w:rsidR="00D84F6B" w:rsidRPr="00FF008E">
        <w:rPr>
          <w:rFonts w:asciiTheme="minorHAnsi" w:hAnsiTheme="minorHAnsi"/>
          <w:sz w:val="24"/>
          <w:szCs w:val="24"/>
        </w:rPr>
        <w:t>1</w:t>
      </w:r>
      <w:r w:rsidRPr="00FF008E">
        <w:rPr>
          <w:rFonts w:asciiTheme="minorHAnsi" w:hAnsiTheme="minorHAnsi"/>
          <w:sz w:val="24"/>
          <w:szCs w:val="24"/>
        </w:rPr>
        <w:t xml:space="preserve"> tiny </w:t>
      </w:r>
      <w:proofErr w:type="gramStart"/>
      <w:r w:rsidRPr="00FF008E">
        <w:rPr>
          <w:rFonts w:asciiTheme="minorHAnsi" w:hAnsiTheme="minorHAnsi"/>
          <w:sz w:val="24"/>
          <w:szCs w:val="24"/>
        </w:rPr>
        <w:t>individuals</w:t>
      </w:r>
      <w:proofErr w:type="gramEnd"/>
      <w:r w:rsidRPr="00FF008E">
        <w:rPr>
          <w:rFonts w:asciiTheme="minorHAnsi" w:hAnsiTheme="minorHAnsi"/>
          <w:sz w:val="24"/>
          <w:szCs w:val="24"/>
        </w:rPr>
        <w:t xml:space="preserve"> were found</w:t>
      </w:r>
      <w:r w:rsidR="00BE09ED" w:rsidRPr="00FF008E">
        <w:rPr>
          <w:rFonts w:asciiTheme="minorHAnsi" w:hAnsiTheme="minorHAnsi"/>
          <w:sz w:val="24"/>
          <w:szCs w:val="24"/>
        </w:rPr>
        <w:t xml:space="preserve">. </w:t>
      </w:r>
      <w:r w:rsidR="00D84F6B" w:rsidRPr="00FF008E">
        <w:rPr>
          <w:rFonts w:asciiTheme="minorHAnsi" w:hAnsiTheme="minorHAnsi"/>
          <w:sz w:val="24"/>
          <w:szCs w:val="24"/>
        </w:rPr>
        <w:t>2</w:t>
      </w:r>
      <w:r w:rsidR="00FF008E" w:rsidRPr="00FF008E">
        <w:rPr>
          <w:rFonts w:asciiTheme="minorHAnsi" w:hAnsiTheme="minorHAnsi"/>
          <w:sz w:val="24"/>
          <w:szCs w:val="24"/>
        </w:rPr>
        <w:t xml:space="preserve"> Cassin’s Auklet burrows with eggs were discovered under</w:t>
      </w:r>
      <w:r w:rsidR="00D84F6B" w:rsidRPr="00FF008E">
        <w:rPr>
          <w:rFonts w:asciiTheme="minorHAnsi" w:hAnsiTheme="minorHAnsi"/>
          <w:sz w:val="24"/>
          <w:szCs w:val="24"/>
        </w:rPr>
        <w:t xml:space="preserve"> large coverboards </w:t>
      </w:r>
      <w:r w:rsidR="00FF008E" w:rsidRPr="00FF008E">
        <w:rPr>
          <w:rFonts w:asciiTheme="minorHAnsi" w:hAnsiTheme="minorHAnsi"/>
          <w:sz w:val="24"/>
          <w:szCs w:val="24"/>
        </w:rPr>
        <w:t>near North landing.</w:t>
      </w:r>
    </w:p>
    <w:p w14:paraId="3477961F" w14:textId="77777777" w:rsidR="00121625" w:rsidRDefault="00121625" w:rsidP="00DD55A4">
      <w:pPr>
        <w:rPr>
          <w:rFonts w:asciiTheme="minorHAnsi" w:hAnsiTheme="minorHAnsi"/>
          <w:sz w:val="24"/>
          <w:szCs w:val="24"/>
        </w:rPr>
      </w:pPr>
    </w:p>
    <w:p w14:paraId="0B8D9297" w14:textId="77777777" w:rsidR="00810BE6" w:rsidRPr="00AE5B8C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AE5B8C">
        <w:rPr>
          <w:rFonts w:asciiTheme="minorHAnsi" w:hAnsiTheme="minorHAnsi"/>
          <w:b/>
          <w:color w:val="005A9E"/>
          <w:sz w:val="32"/>
          <w:szCs w:val="32"/>
        </w:rPr>
        <w:t>Owls</w:t>
      </w:r>
    </w:p>
    <w:p w14:paraId="1EF81A02" w14:textId="5C9DF05E" w:rsidR="00370C5F" w:rsidRDefault="00370C5F" w:rsidP="00DD55A4">
      <w:pPr>
        <w:rPr>
          <w:ins w:id="1" w:author="McChesney, Gerry" w:date="2020-05-02T09:37:00Z"/>
          <w:rFonts w:asciiTheme="minorHAnsi" w:hAnsiTheme="minorHAnsi"/>
          <w:sz w:val="24"/>
          <w:szCs w:val="24"/>
        </w:rPr>
      </w:pPr>
      <w:r w:rsidRPr="00FF008E">
        <w:rPr>
          <w:rFonts w:asciiTheme="minorHAnsi" w:hAnsiTheme="minorHAnsi"/>
          <w:sz w:val="24"/>
          <w:szCs w:val="24"/>
        </w:rPr>
        <w:t xml:space="preserve">Roost surveys were conducted daily, and </w:t>
      </w:r>
      <w:r w:rsidR="0062228D" w:rsidRPr="00FF008E">
        <w:rPr>
          <w:rFonts w:asciiTheme="minorHAnsi" w:hAnsiTheme="minorHAnsi"/>
          <w:sz w:val="24"/>
          <w:szCs w:val="24"/>
        </w:rPr>
        <w:t>three</w:t>
      </w:r>
      <w:r w:rsidR="00AE5B8C" w:rsidRPr="00FF008E">
        <w:rPr>
          <w:rFonts w:asciiTheme="minorHAnsi" w:hAnsiTheme="minorHAnsi"/>
          <w:sz w:val="24"/>
          <w:szCs w:val="24"/>
        </w:rPr>
        <w:t xml:space="preserve"> owls have</w:t>
      </w:r>
      <w:r w:rsidR="00873260" w:rsidRPr="00FF008E">
        <w:rPr>
          <w:rFonts w:asciiTheme="minorHAnsi" w:hAnsiTheme="minorHAnsi"/>
          <w:sz w:val="24"/>
          <w:szCs w:val="24"/>
        </w:rPr>
        <w:t xml:space="preserve"> been observed.</w:t>
      </w:r>
    </w:p>
    <w:p w14:paraId="321B2515" w14:textId="77777777" w:rsidR="0028527A" w:rsidRPr="009D6E0E" w:rsidRDefault="0028527A" w:rsidP="00DD55A4">
      <w:pPr>
        <w:rPr>
          <w:rFonts w:asciiTheme="minorHAnsi" w:hAnsiTheme="minorHAnsi"/>
          <w:sz w:val="24"/>
          <w:szCs w:val="24"/>
        </w:rPr>
      </w:pPr>
    </w:p>
    <w:p w14:paraId="17F6FCEB" w14:textId="6C44EDE9" w:rsidR="00810BE6" w:rsidRPr="00AE5B8C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AE5B8C">
        <w:rPr>
          <w:rFonts w:asciiTheme="minorHAnsi" w:hAnsiTheme="minorHAnsi"/>
          <w:b/>
          <w:color w:val="005A9E"/>
          <w:sz w:val="32"/>
          <w:szCs w:val="32"/>
        </w:rPr>
        <w:t>Crickets</w:t>
      </w:r>
    </w:p>
    <w:p w14:paraId="6A4C24B1" w14:textId="1C17CAA6" w:rsidR="00A15308" w:rsidRPr="00D84F6B" w:rsidRDefault="00477107" w:rsidP="008017D4">
      <w:pPr>
        <w:rPr>
          <w:rFonts w:asciiTheme="minorHAnsi" w:hAnsiTheme="minorHAnsi"/>
          <w:sz w:val="24"/>
          <w:szCs w:val="24"/>
        </w:rPr>
      </w:pPr>
      <w:r w:rsidRPr="00D84F6B">
        <w:rPr>
          <w:rFonts w:asciiTheme="minorHAnsi" w:hAnsiTheme="minorHAnsi"/>
          <w:sz w:val="24"/>
          <w:szCs w:val="24"/>
        </w:rPr>
        <w:t>No surveys this month.</w:t>
      </w:r>
    </w:p>
    <w:p w14:paraId="686C6679" w14:textId="77777777" w:rsidR="00415256" w:rsidRDefault="00415256" w:rsidP="008017D4">
      <w:pPr>
        <w:rPr>
          <w:rFonts w:asciiTheme="minorHAnsi" w:hAnsiTheme="minorHAnsi"/>
          <w:sz w:val="24"/>
          <w:szCs w:val="24"/>
        </w:rPr>
      </w:pPr>
    </w:p>
    <w:p w14:paraId="2FD3405C" w14:textId="290DEA4B" w:rsidR="00415256" w:rsidRPr="00AE5B8C" w:rsidRDefault="00415256" w:rsidP="00415256">
      <w:pPr>
        <w:rPr>
          <w:rFonts w:asciiTheme="minorHAnsi" w:hAnsiTheme="minorHAnsi"/>
          <w:b/>
          <w:color w:val="005A9E"/>
          <w:sz w:val="32"/>
          <w:szCs w:val="32"/>
        </w:rPr>
      </w:pPr>
      <w:r w:rsidRPr="00AE5B8C">
        <w:rPr>
          <w:rFonts w:asciiTheme="minorHAnsi" w:hAnsiTheme="minorHAnsi"/>
          <w:b/>
          <w:color w:val="005A9E"/>
          <w:sz w:val="32"/>
          <w:szCs w:val="32"/>
        </w:rPr>
        <w:t>Bats</w:t>
      </w:r>
    </w:p>
    <w:p w14:paraId="21A41C02" w14:textId="76ED4460" w:rsidR="00415256" w:rsidRPr="00D84F6B" w:rsidRDefault="00C20AC3" w:rsidP="008017D4">
      <w:pPr>
        <w:rPr>
          <w:rFonts w:asciiTheme="minorHAnsi" w:hAnsiTheme="minorHAnsi"/>
          <w:sz w:val="24"/>
          <w:szCs w:val="24"/>
        </w:rPr>
      </w:pPr>
      <w:r w:rsidRPr="00D84F6B">
        <w:rPr>
          <w:rFonts w:asciiTheme="minorHAnsi" w:hAnsiTheme="minorHAnsi"/>
          <w:sz w:val="24"/>
          <w:szCs w:val="24"/>
        </w:rPr>
        <w:t>No bats were detected this month.</w:t>
      </w:r>
    </w:p>
    <w:p w14:paraId="559FC010" w14:textId="77777777" w:rsidR="007006AC" w:rsidRPr="00F14933" w:rsidRDefault="007006AC" w:rsidP="008017D4">
      <w:pPr>
        <w:rPr>
          <w:rFonts w:asciiTheme="minorHAnsi" w:hAnsiTheme="minorHAnsi"/>
          <w:b/>
          <w:color w:val="005A9E"/>
          <w:sz w:val="24"/>
          <w:szCs w:val="32"/>
        </w:rPr>
      </w:pPr>
    </w:p>
    <w:p w14:paraId="2C570CAA" w14:textId="0397963F" w:rsidR="008017D4" w:rsidRPr="00AE5B8C" w:rsidRDefault="008017D4" w:rsidP="008017D4">
      <w:pPr>
        <w:rPr>
          <w:rFonts w:asciiTheme="minorHAnsi" w:hAnsiTheme="minorHAnsi"/>
          <w:b/>
          <w:color w:val="005A9E"/>
          <w:sz w:val="32"/>
          <w:szCs w:val="32"/>
        </w:rPr>
      </w:pPr>
      <w:r w:rsidRPr="00AE5B8C">
        <w:rPr>
          <w:rFonts w:asciiTheme="minorHAnsi" w:hAnsiTheme="minorHAnsi"/>
          <w:b/>
          <w:color w:val="005A9E"/>
          <w:sz w:val="32"/>
          <w:szCs w:val="32"/>
        </w:rPr>
        <w:t>Mice</w:t>
      </w:r>
    </w:p>
    <w:p w14:paraId="51515870" w14:textId="4FDFF205" w:rsidR="00415256" w:rsidRPr="00D84F6B" w:rsidRDefault="00EE022F" w:rsidP="00DD55A4">
      <w:pPr>
        <w:rPr>
          <w:rFonts w:asciiTheme="minorHAnsi" w:hAnsiTheme="minorHAnsi"/>
          <w:sz w:val="24"/>
          <w:szCs w:val="24"/>
        </w:rPr>
      </w:pPr>
      <w:r w:rsidRPr="00D84F6B">
        <w:rPr>
          <w:rFonts w:asciiTheme="minorHAnsi" w:hAnsiTheme="minorHAnsi"/>
          <w:sz w:val="24"/>
          <w:szCs w:val="24"/>
        </w:rPr>
        <w:t>House</w:t>
      </w:r>
      <w:r w:rsidR="00B50F0D" w:rsidRPr="00D84F6B">
        <w:rPr>
          <w:rFonts w:asciiTheme="minorHAnsi" w:hAnsiTheme="minorHAnsi"/>
          <w:sz w:val="24"/>
          <w:szCs w:val="24"/>
        </w:rPr>
        <w:t xml:space="preserve"> mouse</w:t>
      </w:r>
      <w:r w:rsidRPr="00D84F6B">
        <w:rPr>
          <w:rFonts w:asciiTheme="minorHAnsi" w:hAnsiTheme="minorHAnsi"/>
          <w:sz w:val="24"/>
          <w:szCs w:val="24"/>
        </w:rPr>
        <w:t xml:space="preserve"> numbers </w:t>
      </w:r>
      <w:ins w:id="2" w:author="McChesney, Gerry" w:date="2020-05-02T09:38:00Z">
        <w:r w:rsidR="0028527A">
          <w:rPr>
            <w:rFonts w:asciiTheme="minorHAnsi" w:hAnsiTheme="minorHAnsi"/>
            <w:sz w:val="24"/>
            <w:szCs w:val="24"/>
          </w:rPr>
          <w:t xml:space="preserve">appear to </w:t>
        </w:r>
      </w:ins>
      <w:r w:rsidR="00CE1989" w:rsidRPr="00D84F6B">
        <w:rPr>
          <w:rFonts w:asciiTheme="minorHAnsi" w:hAnsiTheme="minorHAnsi"/>
          <w:sz w:val="24"/>
          <w:szCs w:val="24"/>
        </w:rPr>
        <w:t xml:space="preserve">have </w:t>
      </w:r>
      <w:r w:rsidR="00F5398C" w:rsidRPr="00D84F6B">
        <w:rPr>
          <w:rFonts w:asciiTheme="minorHAnsi" w:hAnsiTheme="minorHAnsi"/>
          <w:sz w:val="24"/>
          <w:szCs w:val="24"/>
        </w:rPr>
        <w:t>reached their annual low numbers. They are rarely seen.</w:t>
      </w:r>
    </w:p>
    <w:p w14:paraId="01545F2B" w14:textId="77777777" w:rsidR="00930084" w:rsidRPr="00A15308" w:rsidRDefault="00930084" w:rsidP="00DD55A4">
      <w:pPr>
        <w:rPr>
          <w:rFonts w:asciiTheme="minorHAnsi" w:hAnsiTheme="minorHAnsi"/>
          <w:b/>
          <w:color w:val="005A9E"/>
          <w:sz w:val="24"/>
          <w:szCs w:val="32"/>
        </w:rPr>
      </w:pPr>
    </w:p>
    <w:p w14:paraId="25BB64DC" w14:textId="47D9DA77" w:rsidR="00810BE6" w:rsidRPr="00AE5B8C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AE5B8C">
        <w:rPr>
          <w:rFonts w:asciiTheme="minorHAnsi" w:hAnsiTheme="minorHAnsi"/>
          <w:b/>
          <w:color w:val="005A9E"/>
          <w:sz w:val="32"/>
          <w:szCs w:val="32"/>
        </w:rPr>
        <w:t>Inverts and Intertidal</w:t>
      </w:r>
    </w:p>
    <w:p w14:paraId="49C6C5D5" w14:textId="121B973C" w:rsidR="00701F7B" w:rsidRPr="007A3068" w:rsidRDefault="00D84F6B" w:rsidP="00024322">
      <w:pPr>
        <w:rPr>
          <w:rFonts w:asciiTheme="minorHAnsi" w:hAnsiTheme="minorHAnsi"/>
          <w:sz w:val="24"/>
          <w:szCs w:val="24"/>
        </w:rPr>
      </w:pPr>
      <w:r w:rsidRPr="007A3068">
        <w:rPr>
          <w:rFonts w:asciiTheme="minorHAnsi" w:hAnsiTheme="minorHAnsi"/>
          <w:sz w:val="24"/>
          <w:szCs w:val="24"/>
        </w:rPr>
        <w:t>Severa</w:t>
      </w:r>
      <w:r w:rsidR="00C51CBD" w:rsidRPr="007A3068">
        <w:rPr>
          <w:rFonts w:asciiTheme="minorHAnsi" w:hAnsiTheme="minorHAnsi"/>
          <w:sz w:val="24"/>
          <w:szCs w:val="24"/>
        </w:rPr>
        <w:t>l Painted Lady Butterflies were</w:t>
      </w:r>
      <w:r w:rsidRPr="007A3068">
        <w:rPr>
          <w:rFonts w:asciiTheme="minorHAnsi" w:hAnsiTheme="minorHAnsi"/>
          <w:sz w:val="24"/>
          <w:szCs w:val="24"/>
        </w:rPr>
        <w:t xml:space="preserve"> seen towards the end of the month.</w:t>
      </w:r>
      <w:r w:rsidR="007A3068" w:rsidRPr="007A3068">
        <w:rPr>
          <w:rFonts w:asciiTheme="minorHAnsi" w:hAnsiTheme="minorHAnsi"/>
          <w:sz w:val="24"/>
          <w:szCs w:val="24"/>
        </w:rPr>
        <w:t xml:space="preserve"> Many hoverflies were observed pollinating </w:t>
      </w:r>
      <w:proofErr w:type="spellStart"/>
      <w:r w:rsidR="007A3068" w:rsidRPr="007A3068">
        <w:rPr>
          <w:rFonts w:asciiTheme="minorHAnsi" w:hAnsiTheme="minorHAnsi"/>
          <w:i/>
          <w:sz w:val="24"/>
          <w:szCs w:val="24"/>
        </w:rPr>
        <w:t>Lasthenia</w:t>
      </w:r>
      <w:proofErr w:type="spellEnd"/>
      <w:r w:rsidR="007A3068" w:rsidRPr="007A3068">
        <w:rPr>
          <w:rFonts w:asciiTheme="minorHAnsi" w:hAnsiTheme="minorHAnsi"/>
          <w:i/>
          <w:sz w:val="24"/>
          <w:szCs w:val="24"/>
        </w:rPr>
        <w:t xml:space="preserve"> </w:t>
      </w:r>
      <w:proofErr w:type="spellStart"/>
      <w:r w:rsidR="007A3068" w:rsidRPr="007A3068">
        <w:rPr>
          <w:rFonts w:asciiTheme="minorHAnsi" w:hAnsiTheme="minorHAnsi"/>
          <w:i/>
          <w:sz w:val="24"/>
          <w:szCs w:val="24"/>
        </w:rPr>
        <w:t>maritima</w:t>
      </w:r>
      <w:proofErr w:type="spellEnd"/>
      <w:r w:rsidR="007A3068" w:rsidRPr="007A3068">
        <w:rPr>
          <w:rFonts w:asciiTheme="minorHAnsi" w:hAnsiTheme="minorHAnsi"/>
          <w:sz w:val="24"/>
          <w:szCs w:val="24"/>
        </w:rPr>
        <w:t xml:space="preserve"> including one individual in the </w:t>
      </w:r>
      <w:proofErr w:type="spellStart"/>
      <w:r w:rsidR="007A3068" w:rsidRPr="007A3068">
        <w:rPr>
          <w:rFonts w:asciiTheme="minorHAnsi" w:hAnsiTheme="minorHAnsi"/>
          <w:i/>
          <w:sz w:val="24"/>
          <w:szCs w:val="24"/>
        </w:rPr>
        <w:t>Eupeodes</w:t>
      </w:r>
      <w:proofErr w:type="spellEnd"/>
      <w:r w:rsidR="007A3068" w:rsidRPr="007A3068">
        <w:rPr>
          <w:rFonts w:asciiTheme="minorHAnsi" w:hAnsiTheme="minorHAnsi"/>
          <w:sz w:val="24"/>
          <w:szCs w:val="24"/>
        </w:rPr>
        <w:t xml:space="preserve"> genus.</w:t>
      </w:r>
    </w:p>
    <w:p w14:paraId="4C07AE97" w14:textId="77777777" w:rsidR="000945DC" w:rsidRPr="000945DC" w:rsidRDefault="000945DC" w:rsidP="00024322">
      <w:pPr>
        <w:rPr>
          <w:rFonts w:asciiTheme="minorHAnsi" w:hAnsiTheme="minorHAnsi"/>
          <w:sz w:val="24"/>
          <w:szCs w:val="24"/>
        </w:rPr>
      </w:pPr>
    </w:p>
    <w:p w14:paraId="4105DA75" w14:textId="69C3E215" w:rsidR="00024322" w:rsidRPr="00AE5B8C" w:rsidRDefault="00024322" w:rsidP="00024322">
      <w:pPr>
        <w:rPr>
          <w:rFonts w:asciiTheme="minorHAnsi" w:hAnsiTheme="minorHAnsi"/>
          <w:b/>
          <w:color w:val="005A9E"/>
          <w:sz w:val="32"/>
          <w:szCs w:val="32"/>
        </w:rPr>
      </w:pPr>
      <w:r w:rsidRPr="00AE5B8C">
        <w:rPr>
          <w:rFonts w:asciiTheme="minorHAnsi" w:hAnsiTheme="minorHAnsi"/>
          <w:b/>
          <w:color w:val="005A9E"/>
          <w:sz w:val="32"/>
          <w:szCs w:val="32"/>
        </w:rPr>
        <w:t>Oceanic Events</w:t>
      </w:r>
    </w:p>
    <w:p w14:paraId="189A868F" w14:textId="13027547" w:rsidR="00024322" w:rsidRPr="007A3068" w:rsidRDefault="002565BA" w:rsidP="00024322">
      <w:pPr>
        <w:rPr>
          <w:rFonts w:asciiTheme="minorHAnsi" w:hAnsiTheme="minorHAnsi"/>
          <w:sz w:val="24"/>
          <w:szCs w:val="24"/>
        </w:rPr>
      </w:pPr>
      <w:r w:rsidRPr="007A3068">
        <w:rPr>
          <w:rFonts w:asciiTheme="minorHAnsi" w:hAnsiTheme="minorHAnsi"/>
          <w:sz w:val="24"/>
          <w:szCs w:val="24"/>
        </w:rPr>
        <w:t>Nothing to report</w:t>
      </w:r>
      <w:r w:rsidR="00B56468" w:rsidRPr="007A3068">
        <w:rPr>
          <w:rFonts w:asciiTheme="minorHAnsi" w:hAnsiTheme="minorHAnsi"/>
          <w:sz w:val="24"/>
          <w:szCs w:val="24"/>
        </w:rPr>
        <w:t>.</w:t>
      </w:r>
    </w:p>
    <w:p w14:paraId="4B41050D" w14:textId="77777777" w:rsidR="006B134E" w:rsidRPr="001252FA" w:rsidRDefault="006B134E" w:rsidP="00DD55A4">
      <w:pPr>
        <w:rPr>
          <w:rFonts w:asciiTheme="minorHAnsi" w:hAnsiTheme="minorHAnsi"/>
          <w:b/>
          <w:sz w:val="24"/>
          <w:szCs w:val="24"/>
          <w:u w:val="single"/>
        </w:rPr>
      </w:pPr>
    </w:p>
    <w:p w14:paraId="4713E914" w14:textId="61E17EB4" w:rsidR="00D4409D" w:rsidRPr="00022A7A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022A7A">
        <w:rPr>
          <w:rFonts w:asciiTheme="minorHAnsi" w:hAnsiTheme="minorHAnsi"/>
          <w:b/>
          <w:color w:val="005A9E"/>
          <w:sz w:val="32"/>
          <w:szCs w:val="32"/>
        </w:rPr>
        <w:t>Plants</w:t>
      </w:r>
    </w:p>
    <w:p w14:paraId="3952CE33" w14:textId="6A46925D" w:rsidR="00D4409D" w:rsidRPr="0054176B" w:rsidRDefault="0045150D" w:rsidP="00360FBA">
      <w:pPr>
        <w:rPr>
          <w:rFonts w:asciiTheme="minorHAnsi" w:hAnsiTheme="minorHAnsi"/>
          <w:sz w:val="24"/>
          <w:szCs w:val="24"/>
          <w:highlight w:val="yellow"/>
        </w:rPr>
      </w:pPr>
      <w:proofErr w:type="spellStart"/>
      <w:r w:rsidRPr="0045150D">
        <w:rPr>
          <w:rFonts w:asciiTheme="minorHAnsi" w:hAnsiTheme="minorHAnsi"/>
          <w:sz w:val="24"/>
          <w:szCs w:val="24"/>
        </w:rPr>
        <w:t>Corosma</w:t>
      </w:r>
      <w:proofErr w:type="spellEnd"/>
      <w:r w:rsidRPr="0045150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5150D">
        <w:rPr>
          <w:rFonts w:asciiTheme="minorHAnsi" w:hAnsiTheme="minorHAnsi"/>
          <w:sz w:val="24"/>
          <w:szCs w:val="24"/>
        </w:rPr>
        <w:t>repens</w:t>
      </w:r>
      <w:proofErr w:type="spellEnd"/>
      <w:r w:rsidRPr="0045150D">
        <w:rPr>
          <w:rFonts w:asciiTheme="minorHAnsi" w:hAnsiTheme="minorHAnsi"/>
          <w:sz w:val="24"/>
          <w:szCs w:val="24"/>
        </w:rPr>
        <w:t xml:space="preserve"> (aka Burning Bush) is in bloom and appears to be male.</w:t>
      </w:r>
      <w:r>
        <w:rPr>
          <w:rFonts w:asciiTheme="minorHAnsi" w:hAnsiTheme="minorHAnsi"/>
          <w:sz w:val="24"/>
          <w:szCs w:val="24"/>
        </w:rPr>
        <w:t xml:space="preserve"> </w:t>
      </w:r>
      <w:r w:rsidRPr="0045150D">
        <w:rPr>
          <w:rFonts w:asciiTheme="minorHAnsi" w:hAnsiTheme="minorHAnsi"/>
          <w:i/>
          <w:sz w:val="24"/>
          <w:szCs w:val="24"/>
        </w:rPr>
        <w:t xml:space="preserve">Crassula </w:t>
      </w:r>
      <w:proofErr w:type="spellStart"/>
      <w:r w:rsidRPr="0045150D">
        <w:rPr>
          <w:rFonts w:asciiTheme="minorHAnsi" w:hAnsiTheme="minorHAnsi"/>
          <w:i/>
          <w:sz w:val="24"/>
          <w:szCs w:val="24"/>
        </w:rPr>
        <w:t>connata</w:t>
      </w:r>
      <w:proofErr w:type="spellEnd"/>
      <w:r>
        <w:rPr>
          <w:rFonts w:asciiTheme="minorHAnsi" w:hAnsiTheme="minorHAnsi"/>
          <w:sz w:val="24"/>
          <w:szCs w:val="24"/>
        </w:rPr>
        <w:t xml:space="preserve"> is flowering and fruiting on Lighthouse Hill, </w:t>
      </w:r>
      <w:r w:rsidRPr="0045150D">
        <w:rPr>
          <w:rFonts w:asciiTheme="minorHAnsi" w:hAnsiTheme="minorHAnsi"/>
          <w:i/>
          <w:sz w:val="24"/>
          <w:szCs w:val="24"/>
        </w:rPr>
        <w:t xml:space="preserve">Erigeron </w:t>
      </w:r>
      <w:proofErr w:type="spellStart"/>
      <w:r w:rsidRPr="0045150D">
        <w:rPr>
          <w:rFonts w:asciiTheme="minorHAnsi" w:hAnsiTheme="minorHAnsi"/>
          <w:i/>
          <w:sz w:val="24"/>
          <w:szCs w:val="24"/>
        </w:rPr>
        <w:t>glaucus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r w:rsidR="00360FBA">
        <w:rPr>
          <w:rFonts w:asciiTheme="minorHAnsi" w:hAnsiTheme="minorHAnsi"/>
          <w:sz w:val="24"/>
          <w:szCs w:val="24"/>
        </w:rPr>
        <w:t xml:space="preserve">is </w:t>
      </w:r>
      <w:r>
        <w:rPr>
          <w:rFonts w:asciiTheme="minorHAnsi" w:hAnsiTheme="minorHAnsi"/>
          <w:sz w:val="24"/>
          <w:szCs w:val="24"/>
        </w:rPr>
        <w:t xml:space="preserve">flowering on the rocks around Garbage Gulch </w:t>
      </w:r>
      <w:proofErr w:type="gramStart"/>
      <w:r>
        <w:rPr>
          <w:rFonts w:asciiTheme="minorHAnsi" w:hAnsiTheme="minorHAnsi"/>
          <w:sz w:val="24"/>
          <w:szCs w:val="24"/>
        </w:rPr>
        <w:t>Annex,  Malva</w:t>
      </w:r>
      <w:proofErr w:type="gram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parviflora</w:t>
      </w:r>
      <w:proofErr w:type="spellEnd"/>
      <w:r>
        <w:rPr>
          <w:rFonts w:asciiTheme="minorHAnsi" w:hAnsiTheme="minorHAnsi"/>
          <w:sz w:val="24"/>
          <w:szCs w:val="24"/>
        </w:rPr>
        <w:t xml:space="preserve"> and </w:t>
      </w:r>
      <w:proofErr w:type="spellStart"/>
      <w:r>
        <w:rPr>
          <w:rFonts w:asciiTheme="minorHAnsi" w:hAnsiTheme="minorHAnsi"/>
          <w:sz w:val="24"/>
          <w:szCs w:val="24"/>
        </w:rPr>
        <w:t>Sisymbrium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orientale</w:t>
      </w:r>
      <w:proofErr w:type="spellEnd"/>
      <w:r>
        <w:rPr>
          <w:rFonts w:asciiTheme="minorHAnsi" w:hAnsiTheme="minorHAnsi"/>
          <w:sz w:val="24"/>
          <w:szCs w:val="24"/>
        </w:rPr>
        <w:t xml:space="preserve"> is blooming near the Ashy Castle, </w:t>
      </w:r>
      <w:proofErr w:type="spellStart"/>
      <w:r w:rsidRPr="00360FBA">
        <w:rPr>
          <w:rFonts w:asciiTheme="minorHAnsi" w:hAnsiTheme="minorHAnsi"/>
          <w:i/>
          <w:sz w:val="24"/>
          <w:szCs w:val="24"/>
        </w:rPr>
        <w:t>Lysimachia</w:t>
      </w:r>
      <w:proofErr w:type="spellEnd"/>
      <w:r w:rsidRPr="00360FBA">
        <w:rPr>
          <w:rFonts w:asciiTheme="minorHAnsi" w:hAnsiTheme="minorHAnsi"/>
          <w:i/>
          <w:sz w:val="24"/>
          <w:szCs w:val="24"/>
        </w:rPr>
        <w:t xml:space="preserve"> arvensis</w:t>
      </w:r>
      <w:r>
        <w:rPr>
          <w:rFonts w:asciiTheme="minorHAnsi" w:hAnsiTheme="minorHAnsi"/>
          <w:sz w:val="24"/>
          <w:szCs w:val="24"/>
        </w:rPr>
        <w:t xml:space="preserve"> </w:t>
      </w:r>
      <w:r w:rsidR="00360FBA">
        <w:rPr>
          <w:rFonts w:asciiTheme="minorHAnsi" w:hAnsiTheme="minorHAnsi"/>
          <w:sz w:val="24"/>
          <w:szCs w:val="24"/>
        </w:rPr>
        <w:t xml:space="preserve">and </w:t>
      </w:r>
      <w:r w:rsidR="00360FBA" w:rsidRPr="00360FBA">
        <w:rPr>
          <w:rFonts w:asciiTheme="minorHAnsi" w:hAnsiTheme="minorHAnsi"/>
          <w:i/>
          <w:sz w:val="24"/>
          <w:szCs w:val="24"/>
        </w:rPr>
        <w:t>Spergularia marina</w:t>
      </w:r>
      <w:r w:rsidR="00360FBA">
        <w:rPr>
          <w:rFonts w:asciiTheme="minorHAnsi" w:hAnsiTheme="minorHAnsi"/>
          <w:sz w:val="24"/>
          <w:szCs w:val="24"/>
        </w:rPr>
        <w:t xml:space="preserve"> are blooming near East landing, and </w:t>
      </w:r>
      <w:proofErr w:type="spellStart"/>
      <w:r w:rsidR="00360FBA" w:rsidRPr="00360FBA">
        <w:rPr>
          <w:rFonts w:asciiTheme="minorHAnsi" w:hAnsiTheme="minorHAnsi"/>
          <w:i/>
          <w:sz w:val="24"/>
          <w:szCs w:val="24"/>
        </w:rPr>
        <w:t>Rumex</w:t>
      </w:r>
      <w:proofErr w:type="spellEnd"/>
      <w:r w:rsidR="00360FBA" w:rsidRPr="00360FBA">
        <w:rPr>
          <w:rFonts w:asciiTheme="minorHAnsi" w:hAnsiTheme="minorHAnsi"/>
          <w:i/>
          <w:sz w:val="24"/>
          <w:szCs w:val="24"/>
        </w:rPr>
        <w:t xml:space="preserve"> </w:t>
      </w:r>
      <w:proofErr w:type="spellStart"/>
      <w:r w:rsidR="00360FBA" w:rsidRPr="00360FBA">
        <w:rPr>
          <w:rFonts w:asciiTheme="minorHAnsi" w:hAnsiTheme="minorHAnsi"/>
          <w:i/>
          <w:sz w:val="24"/>
          <w:szCs w:val="24"/>
        </w:rPr>
        <w:t>crispus</w:t>
      </w:r>
      <w:proofErr w:type="spellEnd"/>
      <w:r w:rsidR="00360FBA">
        <w:rPr>
          <w:rFonts w:asciiTheme="minorHAnsi" w:hAnsiTheme="minorHAnsi"/>
          <w:sz w:val="24"/>
          <w:szCs w:val="24"/>
        </w:rPr>
        <w:t xml:space="preserve"> is blooming near the </w:t>
      </w:r>
      <w:proofErr w:type="spellStart"/>
      <w:r w:rsidR="00360FBA">
        <w:rPr>
          <w:rFonts w:asciiTheme="minorHAnsi" w:hAnsiTheme="minorHAnsi"/>
          <w:sz w:val="24"/>
          <w:szCs w:val="24"/>
        </w:rPr>
        <w:t>Helo</w:t>
      </w:r>
      <w:proofErr w:type="spellEnd"/>
      <w:r w:rsidR="00360FBA">
        <w:rPr>
          <w:rFonts w:asciiTheme="minorHAnsi" w:hAnsiTheme="minorHAnsi"/>
          <w:sz w:val="24"/>
          <w:szCs w:val="24"/>
        </w:rPr>
        <w:t xml:space="preserve"> Pad. On the 31</w:t>
      </w:r>
      <w:r w:rsidR="00360FBA" w:rsidRPr="00360FBA">
        <w:rPr>
          <w:rFonts w:asciiTheme="minorHAnsi" w:hAnsiTheme="minorHAnsi"/>
          <w:sz w:val="24"/>
          <w:szCs w:val="24"/>
          <w:vertAlign w:val="superscript"/>
        </w:rPr>
        <w:t>st</w:t>
      </w:r>
      <w:r w:rsidR="00360FBA">
        <w:rPr>
          <w:rFonts w:asciiTheme="minorHAnsi" w:hAnsiTheme="minorHAnsi"/>
          <w:sz w:val="24"/>
          <w:szCs w:val="24"/>
        </w:rPr>
        <w:t xml:space="preserve">, the first </w:t>
      </w:r>
      <w:proofErr w:type="spellStart"/>
      <w:r w:rsidR="00360FBA" w:rsidRPr="00360FBA">
        <w:rPr>
          <w:rFonts w:asciiTheme="minorHAnsi" w:hAnsiTheme="minorHAnsi"/>
          <w:i/>
          <w:sz w:val="24"/>
          <w:szCs w:val="24"/>
        </w:rPr>
        <w:t>Lasthenia</w:t>
      </w:r>
      <w:proofErr w:type="spellEnd"/>
      <w:r w:rsidR="00360FBA" w:rsidRPr="00360FBA">
        <w:rPr>
          <w:rFonts w:asciiTheme="minorHAnsi" w:hAnsiTheme="minorHAnsi"/>
          <w:i/>
          <w:sz w:val="24"/>
          <w:szCs w:val="24"/>
        </w:rPr>
        <w:t xml:space="preserve"> </w:t>
      </w:r>
      <w:proofErr w:type="spellStart"/>
      <w:r w:rsidR="00360FBA" w:rsidRPr="00360FBA">
        <w:rPr>
          <w:rFonts w:asciiTheme="minorHAnsi" w:hAnsiTheme="minorHAnsi"/>
          <w:i/>
          <w:sz w:val="24"/>
          <w:szCs w:val="24"/>
        </w:rPr>
        <w:t>maritima</w:t>
      </w:r>
      <w:proofErr w:type="spellEnd"/>
      <w:r w:rsidR="00360FBA">
        <w:rPr>
          <w:rFonts w:asciiTheme="minorHAnsi" w:hAnsiTheme="minorHAnsi"/>
          <w:sz w:val="24"/>
          <w:szCs w:val="24"/>
        </w:rPr>
        <w:t xml:space="preserve"> (aka Farallon Weed) fruits were discovered.</w:t>
      </w:r>
    </w:p>
    <w:p w14:paraId="6ABCF6FA" w14:textId="77777777" w:rsidR="00F64BE7" w:rsidRDefault="00F64BE7" w:rsidP="00DD55A4">
      <w:pPr>
        <w:rPr>
          <w:rFonts w:asciiTheme="minorHAnsi" w:hAnsiTheme="minorHAnsi"/>
          <w:sz w:val="24"/>
          <w:szCs w:val="24"/>
        </w:rPr>
      </w:pPr>
    </w:p>
    <w:p w14:paraId="65164803" w14:textId="65146890" w:rsidR="00810BE6" w:rsidRPr="00022A7A" w:rsidRDefault="00810BE6" w:rsidP="00DD55A4">
      <w:pPr>
        <w:rPr>
          <w:rFonts w:asciiTheme="minorHAnsi" w:hAnsiTheme="minorHAnsi"/>
          <w:sz w:val="24"/>
          <w:szCs w:val="24"/>
        </w:rPr>
      </w:pPr>
      <w:r w:rsidRPr="00022A7A">
        <w:rPr>
          <w:rFonts w:asciiTheme="minorHAnsi" w:hAnsiTheme="minorHAnsi"/>
          <w:b/>
          <w:color w:val="005A9E"/>
          <w:sz w:val="32"/>
          <w:szCs w:val="32"/>
        </w:rPr>
        <w:t>Violations</w:t>
      </w:r>
    </w:p>
    <w:p w14:paraId="489CC35C" w14:textId="77777777" w:rsidR="00C51CBD" w:rsidRPr="00C51CBD" w:rsidRDefault="00C51CBD" w:rsidP="00EF3AC8">
      <w:pPr>
        <w:rPr>
          <w:rFonts w:asciiTheme="minorHAnsi" w:hAnsiTheme="minorHAnsi"/>
          <w:sz w:val="24"/>
          <w:szCs w:val="24"/>
        </w:rPr>
      </w:pPr>
      <w:r w:rsidRPr="00C51CBD">
        <w:rPr>
          <w:rFonts w:asciiTheme="minorHAnsi" w:hAnsiTheme="minorHAnsi"/>
          <w:sz w:val="24"/>
          <w:szCs w:val="24"/>
        </w:rPr>
        <w:t>Small private aircraft (N9055C) circled over the island 5 times and flushed several thousand Murre off Maintop and Saddle Rock.</w:t>
      </w:r>
    </w:p>
    <w:p w14:paraId="24838832" w14:textId="77777777" w:rsidR="00C51CBD" w:rsidRPr="00C51CBD" w:rsidRDefault="00C51CBD" w:rsidP="00EF3AC8">
      <w:pPr>
        <w:rPr>
          <w:rFonts w:asciiTheme="minorHAnsi" w:hAnsiTheme="minorHAnsi"/>
          <w:sz w:val="24"/>
          <w:szCs w:val="24"/>
        </w:rPr>
      </w:pPr>
    </w:p>
    <w:p w14:paraId="5D8B7F5B" w14:textId="40FF7DA2" w:rsidR="00C51CBD" w:rsidRPr="00C51CBD" w:rsidRDefault="00C51CBD" w:rsidP="00EF3AC8">
      <w:pPr>
        <w:rPr>
          <w:rFonts w:asciiTheme="minorHAnsi" w:hAnsiTheme="minorHAnsi"/>
          <w:sz w:val="24"/>
          <w:szCs w:val="24"/>
        </w:rPr>
      </w:pPr>
      <w:r w:rsidRPr="00C51CBD">
        <w:rPr>
          <w:rFonts w:asciiTheme="minorHAnsi" w:hAnsiTheme="minorHAnsi"/>
          <w:sz w:val="24"/>
          <w:szCs w:val="24"/>
        </w:rPr>
        <w:t>“Faith” CF9482FF recreational powerboat went between the island and Saddle Rock and flushed over 100 cormorants.</w:t>
      </w:r>
    </w:p>
    <w:p w14:paraId="45C704CE" w14:textId="77777777" w:rsidR="003855E6" w:rsidRPr="006D2BE7" w:rsidRDefault="003855E6" w:rsidP="00DD55A4">
      <w:pPr>
        <w:rPr>
          <w:rFonts w:asciiTheme="minorHAnsi" w:hAnsiTheme="minorHAnsi"/>
          <w:b/>
          <w:color w:val="005A9E"/>
          <w:sz w:val="24"/>
          <w:szCs w:val="32"/>
        </w:rPr>
      </w:pPr>
    </w:p>
    <w:p w14:paraId="37C26B4C" w14:textId="77777777" w:rsidR="00810BE6" w:rsidRPr="001A7924" w:rsidRDefault="00810BE6" w:rsidP="00DD55A4">
      <w:pPr>
        <w:rPr>
          <w:rFonts w:asciiTheme="minorHAnsi" w:hAnsiTheme="minorHAnsi"/>
          <w:color w:val="005A9E"/>
          <w:sz w:val="32"/>
          <w:szCs w:val="32"/>
        </w:rPr>
      </w:pPr>
      <w:r w:rsidRPr="00D4409D">
        <w:rPr>
          <w:rFonts w:asciiTheme="minorHAnsi" w:hAnsiTheme="minorHAnsi"/>
          <w:b/>
          <w:color w:val="005A9E"/>
          <w:sz w:val="32"/>
          <w:szCs w:val="32"/>
        </w:rPr>
        <w:t>Maintenance</w:t>
      </w:r>
      <w:r w:rsidRPr="001A7924">
        <w:rPr>
          <w:rFonts w:asciiTheme="minorHAnsi" w:hAnsiTheme="minorHAnsi"/>
          <w:color w:val="005A9E"/>
          <w:sz w:val="32"/>
          <w:szCs w:val="32"/>
        </w:rPr>
        <w:t xml:space="preserve"> </w:t>
      </w:r>
    </w:p>
    <w:p w14:paraId="11E8E2EB" w14:textId="72BBB3EC" w:rsidR="005315C7" w:rsidRPr="00C51CBD" w:rsidRDefault="0093451A" w:rsidP="00DD55A4">
      <w:pPr>
        <w:rPr>
          <w:rFonts w:asciiTheme="minorHAnsi" w:hAnsiTheme="minorHAnsi"/>
          <w:sz w:val="24"/>
          <w:szCs w:val="24"/>
        </w:rPr>
      </w:pPr>
      <w:r w:rsidRPr="00C51CBD">
        <w:rPr>
          <w:rFonts w:asciiTheme="minorHAnsi" w:hAnsiTheme="minorHAnsi"/>
          <w:sz w:val="24"/>
          <w:szCs w:val="24"/>
        </w:rPr>
        <w:t>Island biologist</w:t>
      </w:r>
      <w:r w:rsidR="00045870" w:rsidRPr="00C51CBD">
        <w:rPr>
          <w:rFonts w:asciiTheme="minorHAnsi" w:hAnsiTheme="minorHAnsi"/>
          <w:sz w:val="24"/>
          <w:szCs w:val="24"/>
        </w:rPr>
        <w:t xml:space="preserve"> </w:t>
      </w:r>
      <w:r w:rsidR="00CE1989" w:rsidRPr="00C51CBD">
        <w:rPr>
          <w:rFonts w:asciiTheme="minorHAnsi" w:hAnsiTheme="minorHAnsi"/>
          <w:sz w:val="24"/>
          <w:szCs w:val="24"/>
        </w:rPr>
        <w:t xml:space="preserve">Duncan </w:t>
      </w:r>
      <w:r w:rsidR="00860026" w:rsidRPr="00C51CBD">
        <w:rPr>
          <w:rFonts w:asciiTheme="minorHAnsi" w:hAnsiTheme="minorHAnsi"/>
          <w:sz w:val="24"/>
          <w:szCs w:val="24"/>
        </w:rPr>
        <w:t xml:space="preserve">conducted routine </w:t>
      </w:r>
      <w:r w:rsidR="00B373D2" w:rsidRPr="00C51CBD">
        <w:rPr>
          <w:rFonts w:asciiTheme="minorHAnsi" w:hAnsiTheme="minorHAnsi"/>
          <w:sz w:val="24"/>
          <w:szCs w:val="24"/>
        </w:rPr>
        <w:t xml:space="preserve">weekly </w:t>
      </w:r>
      <w:r w:rsidR="00860026" w:rsidRPr="00C51CBD">
        <w:rPr>
          <w:rFonts w:asciiTheme="minorHAnsi" w:hAnsiTheme="minorHAnsi"/>
          <w:sz w:val="24"/>
          <w:szCs w:val="24"/>
        </w:rPr>
        <w:t>maintenance checks on the PV system and generators. Mo</w:t>
      </w:r>
      <w:r w:rsidR="002D311D" w:rsidRPr="00C51CBD">
        <w:rPr>
          <w:rFonts w:asciiTheme="minorHAnsi" w:hAnsiTheme="minorHAnsi"/>
          <w:sz w:val="24"/>
          <w:szCs w:val="24"/>
        </w:rPr>
        <w:t>nthly changes of water filters</w:t>
      </w:r>
      <w:r w:rsidR="004E0532" w:rsidRPr="00C51CBD">
        <w:rPr>
          <w:rFonts w:asciiTheme="minorHAnsi" w:hAnsiTheme="minorHAnsi"/>
          <w:sz w:val="24"/>
          <w:szCs w:val="24"/>
        </w:rPr>
        <w:t>, water testing,</w:t>
      </w:r>
      <w:r w:rsidR="00860026" w:rsidRPr="00C51CBD">
        <w:rPr>
          <w:rFonts w:asciiTheme="minorHAnsi" w:hAnsiTheme="minorHAnsi"/>
          <w:sz w:val="24"/>
          <w:szCs w:val="24"/>
        </w:rPr>
        <w:t xml:space="preserve"> and </w:t>
      </w:r>
      <w:r w:rsidR="005603F7" w:rsidRPr="00C51CBD">
        <w:rPr>
          <w:rFonts w:asciiTheme="minorHAnsi" w:hAnsiTheme="minorHAnsi"/>
          <w:sz w:val="24"/>
          <w:szCs w:val="24"/>
        </w:rPr>
        <w:t>crane greasing were</w:t>
      </w:r>
      <w:r w:rsidR="006B134E" w:rsidRPr="00C51CBD">
        <w:rPr>
          <w:rFonts w:asciiTheme="minorHAnsi" w:hAnsiTheme="minorHAnsi"/>
          <w:sz w:val="24"/>
          <w:szCs w:val="24"/>
        </w:rPr>
        <w:t xml:space="preserve"> </w:t>
      </w:r>
      <w:r w:rsidR="00860026" w:rsidRPr="00C51CBD">
        <w:rPr>
          <w:rFonts w:asciiTheme="minorHAnsi" w:hAnsiTheme="minorHAnsi"/>
          <w:sz w:val="24"/>
          <w:szCs w:val="24"/>
        </w:rPr>
        <w:t>conducted.</w:t>
      </w:r>
    </w:p>
    <w:p w14:paraId="29CD9536" w14:textId="77777777" w:rsidR="00C95CE5" w:rsidRDefault="00C95CE5" w:rsidP="00DD55A4">
      <w:pPr>
        <w:rPr>
          <w:rFonts w:asciiTheme="minorHAnsi" w:hAnsiTheme="minorHAnsi"/>
          <w:b/>
          <w:color w:val="005A9E"/>
          <w:sz w:val="32"/>
          <w:szCs w:val="32"/>
        </w:rPr>
      </w:pPr>
    </w:p>
    <w:p w14:paraId="6A4226CD" w14:textId="06D76808" w:rsidR="00044577" w:rsidRPr="00FA162C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C95CE5">
        <w:rPr>
          <w:rFonts w:asciiTheme="minorHAnsi" w:hAnsiTheme="minorHAnsi"/>
          <w:b/>
          <w:color w:val="005A9E"/>
          <w:sz w:val="32"/>
          <w:szCs w:val="32"/>
        </w:rPr>
        <w:t>Maintenance Needs</w:t>
      </w:r>
    </w:p>
    <w:p w14:paraId="3EB8743D" w14:textId="79147E36" w:rsidR="00CE1989" w:rsidRPr="00CE1989" w:rsidRDefault="00443855" w:rsidP="00CE1989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 xml:space="preserve">The </w:t>
      </w:r>
      <w:proofErr w:type="spellStart"/>
      <w:r>
        <w:rPr>
          <w:rFonts w:asciiTheme="minorHAnsi" w:hAnsiTheme="minorHAnsi"/>
          <w:sz w:val="24"/>
          <w:szCs w:val="24"/>
        </w:rPr>
        <w:t>P</w:t>
      </w:r>
      <w:r w:rsidR="00FF008E">
        <w:rPr>
          <w:rFonts w:asciiTheme="minorHAnsi" w:hAnsiTheme="minorHAnsi"/>
          <w:sz w:val="24"/>
          <w:szCs w:val="24"/>
        </w:rPr>
        <w:t>eevey</w:t>
      </w:r>
      <w:proofErr w:type="spellEnd"/>
      <w:r>
        <w:rPr>
          <w:rFonts w:asciiTheme="minorHAnsi" w:hAnsiTheme="minorHAnsi"/>
          <w:sz w:val="24"/>
          <w:szCs w:val="24"/>
        </w:rPr>
        <w:t xml:space="preserve"> and B</w:t>
      </w:r>
      <w:r w:rsidR="00FF008E">
        <w:rPr>
          <w:rFonts w:asciiTheme="minorHAnsi" w:hAnsiTheme="minorHAnsi"/>
          <w:sz w:val="24"/>
          <w:szCs w:val="24"/>
        </w:rPr>
        <w:t>uffy generators have been decommissioned and the island is in need of a new PV backup generator.</w:t>
      </w:r>
    </w:p>
    <w:p w14:paraId="2C9C60B8" w14:textId="11C77B70" w:rsidR="004C2E28" w:rsidRDefault="00EF0B99" w:rsidP="004C2E28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The c</w:t>
      </w:r>
      <w:r w:rsidR="00B82C5C">
        <w:rPr>
          <w:rFonts w:asciiTheme="minorHAnsi" w:hAnsiTheme="minorHAnsi"/>
          <w:sz w:val="24"/>
          <w:szCs w:val="24"/>
        </w:rPr>
        <w:t xml:space="preserve">istern </w:t>
      </w:r>
      <w:r>
        <w:rPr>
          <w:rFonts w:asciiTheme="minorHAnsi" w:hAnsiTheme="minorHAnsi"/>
          <w:sz w:val="24"/>
          <w:szCs w:val="24"/>
        </w:rPr>
        <w:t xml:space="preserve">and other elements of the water catchment system are showing their age and are need of major repairs or replacement. </w:t>
      </w:r>
      <w:r w:rsidR="00E7297A">
        <w:rPr>
          <w:rFonts w:asciiTheme="minorHAnsi" w:hAnsiTheme="minorHAnsi"/>
          <w:sz w:val="24"/>
          <w:szCs w:val="24"/>
        </w:rPr>
        <w:t>T</w:t>
      </w:r>
      <w:r>
        <w:rPr>
          <w:rFonts w:asciiTheme="minorHAnsi" w:hAnsiTheme="minorHAnsi"/>
          <w:sz w:val="24"/>
          <w:szCs w:val="24"/>
        </w:rPr>
        <w:t xml:space="preserve">he cistern continues to lose </w:t>
      </w:r>
      <w:r w:rsidR="004C2E28">
        <w:rPr>
          <w:rFonts w:asciiTheme="minorHAnsi" w:hAnsiTheme="minorHAnsi"/>
          <w:sz w:val="24"/>
          <w:szCs w:val="24"/>
        </w:rPr>
        <w:t>water at a rate ~250 gallons per month</w:t>
      </w:r>
      <w:r w:rsidR="00B82C5C">
        <w:rPr>
          <w:rFonts w:asciiTheme="minorHAnsi" w:hAnsiTheme="minorHAnsi"/>
          <w:sz w:val="24"/>
          <w:szCs w:val="24"/>
        </w:rPr>
        <w:t xml:space="preserve">.  </w:t>
      </w:r>
    </w:p>
    <w:p w14:paraId="06374A24" w14:textId="72AE129C" w:rsidR="004C2E28" w:rsidRDefault="00EF0B99" w:rsidP="004C2E28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The </w:t>
      </w:r>
      <w:r w:rsidR="004C2E28">
        <w:rPr>
          <w:rFonts w:asciiTheme="minorHAnsi" w:hAnsiTheme="minorHAnsi"/>
          <w:sz w:val="24"/>
          <w:szCs w:val="24"/>
        </w:rPr>
        <w:t xml:space="preserve">Settling Tank </w:t>
      </w:r>
      <w:r>
        <w:rPr>
          <w:rFonts w:asciiTheme="minorHAnsi" w:hAnsiTheme="minorHAnsi"/>
          <w:sz w:val="24"/>
          <w:szCs w:val="24"/>
        </w:rPr>
        <w:t xml:space="preserve">also </w:t>
      </w:r>
      <w:r w:rsidR="004C2E28">
        <w:rPr>
          <w:rFonts w:asciiTheme="minorHAnsi" w:hAnsiTheme="minorHAnsi"/>
          <w:sz w:val="24"/>
          <w:szCs w:val="24"/>
        </w:rPr>
        <w:t>appear</w:t>
      </w:r>
      <w:r w:rsidR="00935544">
        <w:rPr>
          <w:rFonts w:asciiTheme="minorHAnsi" w:hAnsiTheme="minorHAnsi"/>
          <w:sz w:val="24"/>
          <w:szCs w:val="24"/>
        </w:rPr>
        <w:t>s</w:t>
      </w:r>
      <w:r w:rsidR="004C2E28">
        <w:rPr>
          <w:rFonts w:asciiTheme="minorHAnsi" w:hAnsiTheme="minorHAnsi"/>
          <w:sz w:val="24"/>
          <w:szCs w:val="24"/>
        </w:rPr>
        <w:t xml:space="preserve"> to have a leak in it when water is above 5.1 feet.</w:t>
      </w:r>
    </w:p>
    <w:p w14:paraId="67F483DF" w14:textId="40124794" w:rsidR="003104B5" w:rsidRDefault="003104B5" w:rsidP="004C2E28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The Settling Tank measuring stick came undone and fell into the tank.</w:t>
      </w:r>
    </w:p>
    <w:p w14:paraId="122402A6" w14:textId="12A875E3" w:rsidR="004C2E28" w:rsidRDefault="00821503" w:rsidP="004C2E28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Many</w:t>
      </w:r>
      <w:r w:rsidR="004C2E28">
        <w:rPr>
          <w:rFonts w:asciiTheme="minorHAnsi" w:hAnsiTheme="minorHAnsi"/>
          <w:sz w:val="24"/>
          <w:szCs w:val="24"/>
        </w:rPr>
        <w:t xml:space="preserve"> </w:t>
      </w:r>
      <w:r w:rsidR="00D57789">
        <w:rPr>
          <w:rFonts w:asciiTheme="minorHAnsi" w:hAnsiTheme="minorHAnsi"/>
          <w:sz w:val="24"/>
          <w:szCs w:val="24"/>
        </w:rPr>
        <w:t xml:space="preserve">sections </w:t>
      </w:r>
      <w:r w:rsidR="008017D4">
        <w:rPr>
          <w:rFonts w:asciiTheme="minorHAnsi" w:hAnsiTheme="minorHAnsi"/>
          <w:sz w:val="24"/>
          <w:szCs w:val="24"/>
        </w:rPr>
        <w:t>of the</w:t>
      </w:r>
      <w:r w:rsidR="008652E3">
        <w:rPr>
          <w:rFonts w:asciiTheme="minorHAnsi" w:hAnsiTheme="minorHAnsi"/>
          <w:sz w:val="24"/>
          <w:szCs w:val="24"/>
        </w:rPr>
        <w:t xml:space="preserve"> trail and</w:t>
      </w:r>
      <w:r w:rsidR="008017D4">
        <w:rPr>
          <w:rFonts w:asciiTheme="minorHAnsi" w:hAnsiTheme="minorHAnsi"/>
          <w:sz w:val="24"/>
          <w:szCs w:val="24"/>
        </w:rPr>
        <w:t xml:space="preserve"> wooden railing on Lighth</w:t>
      </w:r>
      <w:r w:rsidR="004C2E28">
        <w:rPr>
          <w:rFonts w:asciiTheme="minorHAnsi" w:hAnsiTheme="minorHAnsi"/>
          <w:sz w:val="24"/>
          <w:szCs w:val="24"/>
        </w:rPr>
        <w:t xml:space="preserve">ouse Hill </w:t>
      </w:r>
      <w:r w:rsidR="00D57789">
        <w:rPr>
          <w:rFonts w:asciiTheme="minorHAnsi" w:hAnsiTheme="minorHAnsi"/>
          <w:sz w:val="24"/>
          <w:szCs w:val="24"/>
        </w:rPr>
        <w:t xml:space="preserve">need </w:t>
      </w:r>
      <w:r w:rsidR="008652E3">
        <w:rPr>
          <w:rFonts w:asciiTheme="minorHAnsi" w:hAnsiTheme="minorHAnsi"/>
          <w:sz w:val="24"/>
          <w:szCs w:val="24"/>
        </w:rPr>
        <w:t>maintenance</w:t>
      </w:r>
      <w:r w:rsidR="004C2E28">
        <w:rPr>
          <w:rFonts w:asciiTheme="minorHAnsi" w:hAnsiTheme="minorHAnsi"/>
          <w:sz w:val="24"/>
          <w:szCs w:val="24"/>
        </w:rPr>
        <w:t>.</w:t>
      </w:r>
    </w:p>
    <w:p w14:paraId="7ECD1B35" w14:textId="13F1CFAA" w:rsidR="008A44A1" w:rsidRDefault="00626A69" w:rsidP="008A44A1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Several inches of water accumulate </w:t>
      </w:r>
      <w:r w:rsidR="008A5B23">
        <w:rPr>
          <w:rFonts w:asciiTheme="minorHAnsi" w:hAnsiTheme="minorHAnsi"/>
          <w:sz w:val="24"/>
          <w:szCs w:val="24"/>
        </w:rPr>
        <w:t xml:space="preserve">in the pipe shop </w:t>
      </w:r>
      <w:r>
        <w:rPr>
          <w:rFonts w:asciiTheme="minorHAnsi" w:hAnsiTheme="minorHAnsi"/>
          <w:sz w:val="24"/>
          <w:szCs w:val="24"/>
        </w:rPr>
        <w:t>after a good rain</w:t>
      </w:r>
      <w:r w:rsidR="008A5B23">
        <w:rPr>
          <w:rFonts w:asciiTheme="minorHAnsi" w:hAnsiTheme="minorHAnsi"/>
          <w:sz w:val="24"/>
          <w:szCs w:val="24"/>
        </w:rPr>
        <w:t>.</w:t>
      </w:r>
      <w:r w:rsidR="00CE1989">
        <w:rPr>
          <w:rFonts w:asciiTheme="minorHAnsi" w:hAnsiTheme="minorHAnsi"/>
          <w:sz w:val="24"/>
          <w:szCs w:val="24"/>
        </w:rPr>
        <w:t xml:space="preserve"> T</w:t>
      </w:r>
      <w:r w:rsidR="003104B5">
        <w:rPr>
          <w:rFonts w:asciiTheme="minorHAnsi" w:hAnsiTheme="minorHAnsi"/>
          <w:sz w:val="24"/>
          <w:szCs w:val="24"/>
        </w:rPr>
        <w:t>here could be a crack in the foundation.</w:t>
      </w:r>
    </w:p>
    <w:p w14:paraId="5606D479" w14:textId="47FD0E80" w:rsidR="0092140C" w:rsidRDefault="0092140C" w:rsidP="0092140C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The PRBO house kitchen counters especially around the sink </w:t>
      </w:r>
      <w:r w:rsidR="00B373D2">
        <w:rPr>
          <w:rFonts w:asciiTheme="minorHAnsi" w:hAnsiTheme="minorHAnsi"/>
          <w:sz w:val="24"/>
          <w:szCs w:val="24"/>
        </w:rPr>
        <w:t>continue</w:t>
      </w:r>
      <w:r>
        <w:rPr>
          <w:rFonts w:asciiTheme="minorHAnsi" w:hAnsiTheme="minorHAnsi"/>
          <w:sz w:val="24"/>
          <w:szCs w:val="24"/>
        </w:rPr>
        <w:t xml:space="preserve"> to deteriorate. Replacement sometime in the next year is recommended.</w:t>
      </w:r>
    </w:p>
    <w:p w14:paraId="391D4E58" w14:textId="1473EA02" w:rsidR="00A34AC4" w:rsidRDefault="00A34AC4" w:rsidP="00DD55A4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The HADS weather station is no longer transmitting data to the web. Attempts to reset the unit have </w:t>
      </w:r>
      <w:proofErr w:type="gramStart"/>
      <w:r>
        <w:rPr>
          <w:rFonts w:asciiTheme="minorHAnsi" w:hAnsiTheme="minorHAnsi"/>
          <w:sz w:val="24"/>
          <w:szCs w:val="24"/>
        </w:rPr>
        <w:t>failed, and</w:t>
      </w:r>
      <w:proofErr w:type="gramEnd"/>
      <w:r>
        <w:rPr>
          <w:rFonts w:asciiTheme="minorHAnsi" w:hAnsiTheme="minorHAnsi"/>
          <w:sz w:val="24"/>
          <w:szCs w:val="24"/>
        </w:rPr>
        <w:t xml:space="preserve"> will </w:t>
      </w:r>
      <w:r w:rsidR="007F5DF8">
        <w:rPr>
          <w:rFonts w:asciiTheme="minorHAnsi" w:hAnsiTheme="minorHAnsi"/>
          <w:sz w:val="24"/>
          <w:szCs w:val="24"/>
        </w:rPr>
        <w:t>require expert guidance to fix.</w:t>
      </w:r>
    </w:p>
    <w:p w14:paraId="5AE7DA98" w14:textId="6657B5C2" w:rsidR="00022A7A" w:rsidRDefault="00022A7A" w:rsidP="00DD55A4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The Fisherman’s Bay mooring ball has drifted away and needs replacement.</w:t>
      </w:r>
    </w:p>
    <w:p w14:paraId="7021C3C6" w14:textId="5A60666F" w:rsidR="00420208" w:rsidRDefault="00420208" w:rsidP="00DD55A4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The gutters and flashing on both houses </w:t>
      </w:r>
      <w:proofErr w:type="gramStart"/>
      <w:r>
        <w:rPr>
          <w:rFonts w:asciiTheme="minorHAnsi" w:hAnsiTheme="minorHAnsi"/>
          <w:sz w:val="24"/>
          <w:szCs w:val="24"/>
        </w:rPr>
        <w:t>is</w:t>
      </w:r>
      <w:proofErr w:type="gramEnd"/>
      <w:r>
        <w:rPr>
          <w:rFonts w:asciiTheme="minorHAnsi" w:hAnsiTheme="minorHAnsi"/>
          <w:sz w:val="24"/>
          <w:szCs w:val="24"/>
        </w:rPr>
        <w:t xml:space="preserve"> degrading and will need to be improved or replaced.</w:t>
      </w:r>
    </w:p>
    <w:p w14:paraId="7E794B35" w14:textId="0E473EB2" w:rsidR="00FF008E" w:rsidRDefault="00FF008E" w:rsidP="00DD55A4">
      <w:pPr>
        <w:numPr>
          <w:ilvl w:val="0"/>
          <w:numId w:val="13"/>
        </w:numPr>
        <w:spacing w:before="6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The </w:t>
      </w:r>
      <w:proofErr w:type="spellStart"/>
      <w:r>
        <w:rPr>
          <w:rFonts w:asciiTheme="minorHAnsi" w:hAnsiTheme="minorHAnsi"/>
          <w:sz w:val="24"/>
          <w:szCs w:val="24"/>
        </w:rPr>
        <w:t>Webasto</w:t>
      </w:r>
      <w:proofErr w:type="spellEnd"/>
      <w:r>
        <w:rPr>
          <w:rFonts w:asciiTheme="minorHAnsi" w:hAnsiTheme="minorHAnsi"/>
          <w:sz w:val="24"/>
          <w:szCs w:val="24"/>
        </w:rPr>
        <w:t xml:space="preserve"> unit is not functioning properly and needs maintenance.</w:t>
      </w:r>
    </w:p>
    <w:p w14:paraId="6A81E67B" w14:textId="77777777" w:rsidR="007F5DF8" w:rsidRDefault="007F5DF8" w:rsidP="007F5DF8">
      <w:pPr>
        <w:spacing w:before="60"/>
        <w:ind w:left="720"/>
        <w:rPr>
          <w:rFonts w:asciiTheme="minorHAnsi" w:hAnsiTheme="minorHAnsi"/>
          <w:sz w:val="24"/>
          <w:szCs w:val="24"/>
        </w:rPr>
      </w:pPr>
    </w:p>
    <w:p w14:paraId="705F1146" w14:textId="77777777" w:rsidR="00701F7B" w:rsidRPr="00701F7B" w:rsidRDefault="00701F7B" w:rsidP="00701F7B">
      <w:pPr>
        <w:spacing w:before="60"/>
        <w:ind w:left="720"/>
        <w:rPr>
          <w:rFonts w:asciiTheme="minorHAnsi" w:hAnsiTheme="minorHAnsi"/>
          <w:sz w:val="24"/>
          <w:szCs w:val="24"/>
        </w:rPr>
      </w:pPr>
    </w:p>
    <w:p w14:paraId="7CC28047" w14:textId="20C8AAF2" w:rsidR="00810BE6" w:rsidRPr="007A7C5F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945FF1">
        <w:rPr>
          <w:rFonts w:asciiTheme="minorHAnsi" w:hAnsiTheme="minorHAnsi"/>
          <w:b/>
          <w:color w:val="005A9E"/>
          <w:sz w:val="32"/>
          <w:szCs w:val="32"/>
        </w:rPr>
        <w:t>Solar/Electric</w:t>
      </w:r>
    </w:p>
    <w:p w14:paraId="4CC01DA0" w14:textId="77777777" w:rsidR="00810BE6" w:rsidRPr="007A7C5F" w:rsidRDefault="00810BE6" w:rsidP="00DD55A4">
      <w:pPr>
        <w:rPr>
          <w:rFonts w:asciiTheme="minorHAnsi" w:hAnsiTheme="minorHAnsi"/>
          <w:b/>
          <w:sz w:val="24"/>
          <w:szCs w:val="24"/>
        </w:rPr>
      </w:pPr>
      <w:r w:rsidRPr="004D3832">
        <w:rPr>
          <w:rFonts w:asciiTheme="minorHAnsi" w:hAnsiTheme="minorHAnsi"/>
          <w:b/>
          <w:sz w:val="24"/>
          <w:szCs w:val="24"/>
        </w:rPr>
        <w:t>PV System</w:t>
      </w:r>
    </w:p>
    <w:p w14:paraId="4E26809D" w14:textId="4822EA0A" w:rsidR="00117459" w:rsidRPr="00795B7C" w:rsidRDefault="00117459" w:rsidP="003745AB">
      <w:pPr>
        <w:tabs>
          <w:tab w:val="left" w:pos="-13230"/>
          <w:tab w:val="left" w:pos="720"/>
          <w:tab w:val="left" w:pos="4590"/>
          <w:tab w:val="left" w:pos="5940"/>
        </w:tabs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 w:rsidRPr="00795B7C">
        <w:rPr>
          <w:rFonts w:asciiTheme="minorHAnsi" w:hAnsiTheme="minorHAnsi"/>
          <w:sz w:val="24"/>
          <w:szCs w:val="24"/>
        </w:rPr>
        <w:t>Distilled water used:</w:t>
      </w:r>
      <w:r w:rsidRPr="00795B7C">
        <w:rPr>
          <w:rFonts w:asciiTheme="minorHAnsi" w:hAnsiTheme="minorHAnsi"/>
          <w:sz w:val="24"/>
          <w:szCs w:val="24"/>
        </w:rPr>
        <w:tab/>
      </w:r>
      <w:r w:rsidR="00FF008E">
        <w:rPr>
          <w:rFonts w:asciiTheme="minorHAnsi" w:hAnsiTheme="minorHAnsi"/>
          <w:sz w:val="24"/>
          <w:szCs w:val="24"/>
        </w:rPr>
        <w:t>2</w:t>
      </w:r>
      <w:r w:rsidRPr="00795B7C">
        <w:rPr>
          <w:rFonts w:asciiTheme="minorHAnsi" w:hAnsiTheme="minorHAnsi"/>
          <w:sz w:val="24"/>
          <w:szCs w:val="24"/>
        </w:rPr>
        <w:t xml:space="preserve"> gallons</w:t>
      </w:r>
    </w:p>
    <w:p w14:paraId="260BD95F" w14:textId="70755B61" w:rsidR="003855E6" w:rsidRPr="00795B7C" w:rsidRDefault="007748BD" w:rsidP="00F14933">
      <w:pPr>
        <w:tabs>
          <w:tab w:val="left" w:pos="-13230"/>
          <w:tab w:val="left" w:pos="4590"/>
          <w:tab w:val="left" w:pos="5940"/>
        </w:tabs>
        <w:ind w:firstLine="720"/>
        <w:rPr>
          <w:rFonts w:asciiTheme="minorHAnsi" w:hAnsiTheme="minorHAnsi"/>
          <w:sz w:val="24"/>
          <w:szCs w:val="24"/>
        </w:rPr>
      </w:pPr>
      <w:r w:rsidRPr="00795B7C">
        <w:rPr>
          <w:rFonts w:asciiTheme="minorHAnsi" w:hAnsiTheme="minorHAnsi"/>
          <w:sz w:val="24"/>
          <w:szCs w:val="24"/>
        </w:rPr>
        <w:t xml:space="preserve">Distilled water reserves: </w:t>
      </w:r>
      <w:r w:rsidR="00117459" w:rsidRPr="00795B7C">
        <w:rPr>
          <w:rFonts w:asciiTheme="minorHAnsi" w:hAnsiTheme="minorHAnsi"/>
          <w:sz w:val="24"/>
          <w:szCs w:val="24"/>
        </w:rPr>
        <w:tab/>
      </w:r>
      <w:r w:rsidR="001245D6">
        <w:rPr>
          <w:rFonts w:asciiTheme="minorHAnsi" w:hAnsiTheme="minorHAnsi"/>
          <w:sz w:val="24"/>
          <w:szCs w:val="24"/>
        </w:rPr>
        <w:t>8</w:t>
      </w:r>
      <w:r w:rsidR="00731EBE" w:rsidRPr="00795B7C">
        <w:rPr>
          <w:rFonts w:asciiTheme="minorHAnsi" w:hAnsiTheme="minorHAnsi"/>
          <w:sz w:val="24"/>
          <w:szCs w:val="24"/>
        </w:rPr>
        <w:t>0</w:t>
      </w:r>
      <w:r w:rsidR="006F2B1B" w:rsidRPr="00795B7C">
        <w:rPr>
          <w:rFonts w:asciiTheme="minorHAnsi" w:hAnsiTheme="minorHAnsi"/>
          <w:sz w:val="24"/>
          <w:szCs w:val="24"/>
        </w:rPr>
        <w:t xml:space="preserve"> gallons</w:t>
      </w:r>
    </w:p>
    <w:p w14:paraId="2C29AA20" w14:textId="77777777" w:rsidR="00810BE6" w:rsidRPr="00795B7C" w:rsidRDefault="00810BE6" w:rsidP="003745AB">
      <w:pPr>
        <w:tabs>
          <w:tab w:val="left" w:pos="-13230"/>
          <w:tab w:val="left" w:pos="4590"/>
          <w:tab w:val="left" w:pos="5940"/>
        </w:tabs>
        <w:rPr>
          <w:rFonts w:asciiTheme="minorHAnsi" w:hAnsiTheme="minorHAnsi"/>
          <w:b/>
          <w:sz w:val="24"/>
          <w:szCs w:val="24"/>
        </w:rPr>
      </w:pPr>
      <w:r w:rsidRPr="00795B7C">
        <w:rPr>
          <w:rFonts w:asciiTheme="minorHAnsi" w:hAnsiTheme="minorHAnsi"/>
          <w:b/>
          <w:sz w:val="24"/>
          <w:szCs w:val="24"/>
        </w:rPr>
        <w:t>Generator run times</w:t>
      </w:r>
    </w:p>
    <w:p w14:paraId="55705A21" w14:textId="0520952B" w:rsidR="00810BE6" w:rsidRPr="00795B7C" w:rsidRDefault="00166D52" w:rsidP="003745AB">
      <w:pPr>
        <w:tabs>
          <w:tab w:val="left" w:pos="-13230"/>
          <w:tab w:val="left" w:pos="4590"/>
          <w:tab w:val="left" w:pos="5580"/>
          <w:tab w:val="left" w:pos="5940"/>
        </w:tabs>
        <w:ind w:firstLine="720"/>
        <w:rPr>
          <w:rFonts w:asciiTheme="minorHAnsi" w:hAnsiTheme="minorHAnsi"/>
          <w:sz w:val="24"/>
          <w:szCs w:val="24"/>
        </w:rPr>
      </w:pPr>
      <w:r w:rsidRPr="00795B7C">
        <w:rPr>
          <w:rFonts w:asciiTheme="minorHAnsi" w:hAnsiTheme="minorHAnsi"/>
          <w:sz w:val="24"/>
          <w:szCs w:val="24"/>
        </w:rPr>
        <w:t xml:space="preserve">Kohler 15ROZ (Buffy): </w:t>
      </w:r>
      <w:r w:rsidR="006673A0" w:rsidRPr="00795B7C">
        <w:rPr>
          <w:rFonts w:asciiTheme="minorHAnsi" w:hAnsiTheme="minorHAnsi"/>
          <w:sz w:val="24"/>
          <w:szCs w:val="24"/>
        </w:rPr>
        <w:tab/>
      </w:r>
      <w:r w:rsidR="00617C78">
        <w:rPr>
          <w:rFonts w:asciiTheme="minorHAnsi" w:hAnsiTheme="minorHAnsi"/>
          <w:sz w:val="24"/>
          <w:szCs w:val="24"/>
        </w:rPr>
        <w:t>0</w:t>
      </w:r>
      <w:r w:rsidR="00D74CF1" w:rsidRPr="00795B7C">
        <w:rPr>
          <w:rFonts w:asciiTheme="minorHAnsi" w:hAnsiTheme="minorHAnsi"/>
          <w:sz w:val="24"/>
          <w:szCs w:val="24"/>
        </w:rPr>
        <w:t xml:space="preserve"> </w:t>
      </w:r>
      <w:r w:rsidR="00E76550" w:rsidRPr="00795B7C">
        <w:rPr>
          <w:rFonts w:asciiTheme="minorHAnsi" w:hAnsiTheme="minorHAnsi"/>
          <w:sz w:val="24"/>
          <w:szCs w:val="24"/>
        </w:rPr>
        <w:t>hours</w:t>
      </w:r>
      <w:r w:rsidR="006673A0" w:rsidRPr="00795B7C">
        <w:rPr>
          <w:rFonts w:asciiTheme="minorHAnsi" w:hAnsiTheme="minorHAnsi"/>
          <w:sz w:val="24"/>
          <w:szCs w:val="24"/>
        </w:rPr>
        <w:t xml:space="preserve"> </w:t>
      </w:r>
      <w:r w:rsidR="001245D6">
        <w:rPr>
          <w:rFonts w:asciiTheme="minorHAnsi" w:hAnsiTheme="minorHAnsi"/>
          <w:sz w:val="24"/>
          <w:szCs w:val="24"/>
        </w:rPr>
        <w:tab/>
      </w:r>
      <w:r w:rsidR="006673A0" w:rsidRPr="00795B7C">
        <w:rPr>
          <w:rFonts w:asciiTheme="minorHAnsi" w:hAnsiTheme="minorHAnsi"/>
          <w:sz w:val="24"/>
          <w:szCs w:val="24"/>
        </w:rPr>
        <w:tab/>
      </w:r>
      <w:r w:rsidR="00BF6477" w:rsidRPr="00795B7C">
        <w:rPr>
          <w:rFonts w:asciiTheme="minorHAnsi" w:hAnsiTheme="minorHAnsi"/>
          <w:sz w:val="24"/>
          <w:szCs w:val="24"/>
        </w:rPr>
        <w:tab/>
      </w:r>
      <w:r w:rsidR="006673A0" w:rsidRPr="00795B7C">
        <w:rPr>
          <w:rFonts w:asciiTheme="minorHAnsi" w:hAnsiTheme="minorHAnsi"/>
          <w:sz w:val="24"/>
          <w:szCs w:val="24"/>
        </w:rPr>
        <w:t>(</w:t>
      </w:r>
      <w:r w:rsidR="001245D6">
        <w:rPr>
          <w:rFonts w:asciiTheme="minorHAnsi" w:hAnsiTheme="minorHAnsi"/>
          <w:sz w:val="24"/>
          <w:szCs w:val="24"/>
        </w:rPr>
        <w:t>1830.5</w:t>
      </w:r>
      <w:r w:rsidR="006673A0" w:rsidRPr="00795B7C">
        <w:rPr>
          <w:rFonts w:asciiTheme="minorHAnsi" w:hAnsiTheme="minorHAnsi"/>
          <w:sz w:val="24"/>
          <w:szCs w:val="24"/>
        </w:rPr>
        <w:t xml:space="preserve"> on meter)</w:t>
      </w:r>
    </w:p>
    <w:p w14:paraId="523E746C" w14:textId="5BC46825" w:rsidR="00810BE6" w:rsidRPr="00795B7C" w:rsidRDefault="00166D52" w:rsidP="003745AB">
      <w:pPr>
        <w:tabs>
          <w:tab w:val="left" w:pos="-13230"/>
          <w:tab w:val="left" w:pos="4590"/>
          <w:tab w:val="left" w:pos="5940"/>
        </w:tabs>
        <w:ind w:firstLine="720"/>
        <w:rPr>
          <w:rFonts w:asciiTheme="minorHAnsi" w:hAnsiTheme="minorHAnsi"/>
          <w:sz w:val="24"/>
          <w:szCs w:val="24"/>
        </w:rPr>
      </w:pPr>
      <w:r w:rsidRPr="00795B7C">
        <w:rPr>
          <w:rFonts w:asciiTheme="minorHAnsi" w:hAnsiTheme="minorHAnsi"/>
          <w:sz w:val="24"/>
          <w:szCs w:val="24"/>
        </w:rPr>
        <w:t>Kohler 30REOZJC (</w:t>
      </w:r>
      <w:proofErr w:type="spellStart"/>
      <w:r w:rsidRPr="00795B7C">
        <w:rPr>
          <w:rFonts w:asciiTheme="minorHAnsi" w:hAnsiTheme="minorHAnsi"/>
          <w:sz w:val="24"/>
          <w:szCs w:val="24"/>
        </w:rPr>
        <w:t>Speedwagon</w:t>
      </w:r>
      <w:proofErr w:type="spellEnd"/>
      <w:r w:rsidRPr="00795B7C">
        <w:rPr>
          <w:rFonts w:asciiTheme="minorHAnsi" w:hAnsiTheme="minorHAnsi"/>
          <w:sz w:val="24"/>
          <w:szCs w:val="24"/>
        </w:rPr>
        <w:t xml:space="preserve">): </w:t>
      </w:r>
      <w:r w:rsidR="006673A0" w:rsidRPr="00795B7C">
        <w:rPr>
          <w:rFonts w:asciiTheme="minorHAnsi" w:hAnsiTheme="minorHAnsi"/>
          <w:sz w:val="24"/>
          <w:szCs w:val="24"/>
        </w:rPr>
        <w:tab/>
      </w:r>
      <w:r w:rsidR="00617C78">
        <w:rPr>
          <w:rFonts w:asciiTheme="minorHAnsi" w:hAnsiTheme="minorHAnsi"/>
          <w:sz w:val="24"/>
          <w:szCs w:val="24"/>
        </w:rPr>
        <w:t>5.7</w:t>
      </w:r>
      <w:r w:rsidR="00810BE6" w:rsidRPr="00795B7C">
        <w:rPr>
          <w:rFonts w:asciiTheme="minorHAnsi" w:hAnsiTheme="minorHAnsi"/>
          <w:sz w:val="24"/>
          <w:szCs w:val="24"/>
        </w:rPr>
        <w:t xml:space="preserve"> hours</w:t>
      </w:r>
      <w:r w:rsidR="006673A0" w:rsidRPr="00795B7C">
        <w:rPr>
          <w:rFonts w:asciiTheme="minorHAnsi" w:hAnsiTheme="minorHAnsi"/>
          <w:sz w:val="24"/>
          <w:szCs w:val="24"/>
        </w:rPr>
        <w:tab/>
      </w:r>
      <w:r w:rsidR="00021D0A" w:rsidRPr="00795B7C">
        <w:rPr>
          <w:rFonts w:asciiTheme="minorHAnsi" w:hAnsiTheme="minorHAnsi"/>
          <w:sz w:val="24"/>
          <w:szCs w:val="24"/>
        </w:rPr>
        <w:tab/>
      </w:r>
      <w:r w:rsidR="006673A0" w:rsidRPr="00795B7C">
        <w:rPr>
          <w:rFonts w:asciiTheme="minorHAnsi" w:hAnsiTheme="minorHAnsi"/>
          <w:sz w:val="24"/>
          <w:szCs w:val="24"/>
        </w:rPr>
        <w:t>(</w:t>
      </w:r>
      <w:r w:rsidR="00617C78">
        <w:rPr>
          <w:rFonts w:asciiTheme="minorHAnsi" w:hAnsiTheme="minorHAnsi"/>
          <w:sz w:val="24"/>
          <w:szCs w:val="24"/>
        </w:rPr>
        <w:t>647</w:t>
      </w:r>
      <w:r w:rsidR="00795B7C" w:rsidRPr="00795B7C">
        <w:rPr>
          <w:rFonts w:asciiTheme="minorHAnsi" w:hAnsiTheme="minorHAnsi"/>
          <w:sz w:val="24"/>
          <w:szCs w:val="24"/>
        </w:rPr>
        <w:t>.</w:t>
      </w:r>
      <w:r w:rsidR="00617C78">
        <w:rPr>
          <w:rFonts w:asciiTheme="minorHAnsi" w:hAnsiTheme="minorHAnsi"/>
          <w:sz w:val="24"/>
          <w:szCs w:val="24"/>
        </w:rPr>
        <w:t>6</w:t>
      </w:r>
      <w:r w:rsidR="006673A0" w:rsidRPr="00795B7C">
        <w:rPr>
          <w:rFonts w:asciiTheme="minorHAnsi" w:hAnsiTheme="minorHAnsi"/>
          <w:sz w:val="24"/>
          <w:szCs w:val="24"/>
        </w:rPr>
        <w:t xml:space="preserve"> on meter)</w:t>
      </w:r>
    </w:p>
    <w:p w14:paraId="41053FE1" w14:textId="1BCB3BD1" w:rsidR="00810BE6" w:rsidRPr="00795B7C" w:rsidRDefault="00166D52" w:rsidP="003745AB">
      <w:pPr>
        <w:tabs>
          <w:tab w:val="left" w:pos="-13230"/>
          <w:tab w:val="left" w:pos="4590"/>
          <w:tab w:val="left" w:pos="5580"/>
          <w:tab w:val="left" w:pos="5940"/>
        </w:tabs>
        <w:ind w:firstLine="720"/>
        <w:rPr>
          <w:rFonts w:asciiTheme="minorHAnsi" w:hAnsiTheme="minorHAnsi"/>
          <w:sz w:val="24"/>
          <w:szCs w:val="24"/>
        </w:rPr>
      </w:pPr>
      <w:r w:rsidRPr="00795B7C">
        <w:rPr>
          <w:rFonts w:asciiTheme="minorHAnsi" w:hAnsiTheme="minorHAnsi"/>
          <w:sz w:val="24"/>
          <w:szCs w:val="24"/>
        </w:rPr>
        <w:t xml:space="preserve">Kohler 40REOZK (Zeke): </w:t>
      </w:r>
      <w:r w:rsidR="006673A0" w:rsidRPr="00795B7C">
        <w:rPr>
          <w:rFonts w:asciiTheme="minorHAnsi" w:hAnsiTheme="minorHAnsi"/>
          <w:sz w:val="24"/>
          <w:szCs w:val="24"/>
        </w:rPr>
        <w:tab/>
      </w:r>
      <w:r w:rsidR="00617C78">
        <w:rPr>
          <w:rFonts w:asciiTheme="minorHAnsi" w:hAnsiTheme="minorHAnsi"/>
          <w:sz w:val="24"/>
          <w:szCs w:val="24"/>
        </w:rPr>
        <w:t>7.4</w:t>
      </w:r>
      <w:r w:rsidR="004055D6" w:rsidRPr="00795B7C">
        <w:rPr>
          <w:rFonts w:asciiTheme="minorHAnsi" w:hAnsiTheme="minorHAnsi"/>
          <w:sz w:val="24"/>
          <w:szCs w:val="24"/>
        </w:rPr>
        <w:t xml:space="preserve"> </w:t>
      </w:r>
      <w:r w:rsidR="00810BE6" w:rsidRPr="00795B7C">
        <w:rPr>
          <w:rFonts w:asciiTheme="minorHAnsi" w:hAnsiTheme="minorHAnsi"/>
          <w:sz w:val="24"/>
          <w:szCs w:val="24"/>
        </w:rPr>
        <w:t>hours</w:t>
      </w:r>
      <w:r w:rsidR="006673A0" w:rsidRPr="00795B7C">
        <w:rPr>
          <w:rFonts w:asciiTheme="minorHAnsi" w:hAnsiTheme="minorHAnsi"/>
          <w:sz w:val="24"/>
          <w:szCs w:val="24"/>
        </w:rPr>
        <w:tab/>
      </w:r>
      <w:r w:rsidR="00CF546D" w:rsidRPr="00795B7C">
        <w:rPr>
          <w:rFonts w:asciiTheme="minorHAnsi" w:hAnsiTheme="minorHAnsi"/>
          <w:sz w:val="24"/>
          <w:szCs w:val="24"/>
        </w:rPr>
        <w:tab/>
      </w:r>
      <w:r w:rsidR="00617C78">
        <w:rPr>
          <w:rFonts w:asciiTheme="minorHAnsi" w:hAnsiTheme="minorHAnsi"/>
          <w:sz w:val="24"/>
          <w:szCs w:val="24"/>
        </w:rPr>
        <w:tab/>
      </w:r>
      <w:r w:rsidR="006673A0" w:rsidRPr="00795B7C">
        <w:rPr>
          <w:rFonts w:asciiTheme="minorHAnsi" w:hAnsiTheme="minorHAnsi"/>
          <w:sz w:val="24"/>
          <w:szCs w:val="24"/>
        </w:rPr>
        <w:t>(</w:t>
      </w:r>
      <w:r w:rsidR="00617C78">
        <w:rPr>
          <w:rFonts w:asciiTheme="minorHAnsi" w:hAnsiTheme="minorHAnsi"/>
          <w:sz w:val="24"/>
          <w:szCs w:val="24"/>
        </w:rPr>
        <w:t>454</w:t>
      </w:r>
      <w:r w:rsidR="00795B7C" w:rsidRPr="00795B7C">
        <w:rPr>
          <w:rFonts w:asciiTheme="minorHAnsi" w:hAnsiTheme="minorHAnsi"/>
          <w:sz w:val="24"/>
          <w:szCs w:val="24"/>
        </w:rPr>
        <w:t>.</w:t>
      </w:r>
      <w:r w:rsidR="00617C78">
        <w:rPr>
          <w:rFonts w:asciiTheme="minorHAnsi" w:hAnsiTheme="minorHAnsi"/>
          <w:sz w:val="24"/>
          <w:szCs w:val="24"/>
        </w:rPr>
        <w:t>6</w:t>
      </w:r>
      <w:r w:rsidR="00B04BE6" w:rsidRPr="00795B7C">
        <w:rPr>
          <w:rFonts w:asciiTheme="minorHAnsi" w:hAnsiTheme="minorHAnsi"/>
          <w:sz w:val="24"/>
          <w:szCs w:val="24"/>
        </w:rPr>
        <w:t xml:space="preserve"> </w:t>
      </w:r>
      <w:r w:rsidR="006673A0" w:rsidRPr="00795B7C">
        <w:rPr>
          <w:rFonts w:asciiTheme="minorHAnsi" w:hAnsiTheme="minorHAnsi"/>
          <w:sz w:val="24"/>
          <w:szCs w:val="24"/>
        </w:rPr>
        <w:t>on meter)</w:t>
      </w:r>
    </w:p>
    <w:p w14:paraId="0170831E" w14:textId="2BDDE7F4" w:rsidR="00810BE6" w:rsidRPr="00795B7C" w:rsidRDefault="00166D52" w:rsidP="003745AB">
      <w:pPr>
        <w:tabs>
          <w:tab w:val="left" w:pos="-13230"/>
          <w:tab w:val="left" w:pos="4590"/>
          <w:tab w:val="left" w:pos="5940"/>
        </w:tabs>
        <w:ind w:firstLine="720"/>
        <w:rPr>
          <w:rFonts w:asciiTheme="minorHAnsi" w:hAnsiTheme="minorHAnsi"/>
          <w:sz w:val="24"/>
          <w:szCs w:val="24"/>
        </w:rPr>
      </w:pPr>
      <w:r w:rsidRPr="00795B7C">
        <w:rPr>
          <w:rFonts w:asciiTheme="minorHAnsi" w:hAnsiTheme="minorHAnsi"/>
          <w:sz w:val="24"/>
          <w:szCs w:val="24"/>
        </w:rPr>
        <w:t>Kohler 15ROY61 (</w:t>
      </w:r>
      <w:proofErr w:type="spellStart"/>
      <w:r w:rsidRPr="00795B7C">
        <w:rPr>
          <w:rFonts w:asciiTheme="minorHAnsi" w:hAnsiTheme="minorHAnsi"/>
          <w:sz w:val="24"/>
          <w:szCs w:val="24"/>
        </w:rPr>
        <w:t>P</w:t>
      </w:r>
      <w:r w:rsidR="0071454B" w:rsidRPr="00795B7C">
        <w:rPr>
          <w:rFonts w:asciiTheme="minorHAnsi" w:hAnsiTheme="minorHAnsi"/>
          <w:sz w:val="24"/>
          <w:szCs w:val="24"/>
        </w:rPr>
        <w:t>eevey</w:t>
      </w:r>
      <w:proofErr w:type="spellEnd"/>
      <w:r w:rsidRPr="00795B7C">
        <w:rPr>
          <w:rFonts w:asciiTheme="minorHAnsi" w:hAnsiTheme="minorHAnsi"/>
          <w:sz w:val="24"/>
          <w:szCs w:val="24"/>
        </w:rPr>
        <w:t xml:space="preserve">): </w:t>
      </w:r>
      <w:r w:rsidR="000541F9" w:rsidRPr="00795B7C">
        <w:rPr>
          <w:rFonts w:asciiTheme="minorHAnsi" w:hAnsiTheme="minorHAnsi"/>
          <w:sz w:val="24"/>
          <w:szCs w:val="24"/>
        </w:rPr>
        <w:tab/>
      </w:r>
      <w:r w:rsidR="001245D6">
        <w:rPr>
          <w:rFonts w:asciiTheme="minorHAnsi" w:hAnsiTheme="minorHAnsi"/>
          <w:sz w:val="24"/>
          <w:szCs w:val="24"/>
        </w:rPr>
        <w:t>0</w:t>
      </w:r>
      <w:r w:rsidR="00B40FC1" w:rsidRPr="00795B7C">
        <w:rPr>
          <w:rFonts w:asciiTheme="minorHAnsi" w:hAnsiTheme="minorHAnsi"/>
          <w:sz w:val="24"/>
          <w:szCs w:val="24"/>
        </w:rPr>
        <w:t xml:space="preserve"> hours</w:t>
      </w:r>
      <w:r w:rsidR="006673A0" w:rsidRPr="00795B7C">
        <w:rPr>
          <w:rFonts w:asciiTheme="minorHAnsi" w:hAnsiTheme="minorHAnsi"/>
          <w:sz w:val="24"/>
          <w:szCs w:val="24"/>
        </w:rPr>
        <w:tab/>
      </w:r>
      <w:r w:rsidR="00021D0A" w:rsidRPr="00795B7C">
        <w:rPr>
          <w:rFonts w:asciiTheme="minorHAnsi" w:hAnsiTheme="minorHAnsi"/>
          <w:sz w:val="24"/>
          <w:szCs w:val="24"/>
        </w:rPr>
        <w:tab/>
      </w:r>
      <w:r w:rsidR="006673A0" w:rsidRPr="00795B7C">
        <w:rPr>
          <w:rFonts w:asciiTheme="minorHAnsi" w:hAnsiTheme="minorHAnsi"/>
          <w:sz w:val="24"/>
          <w:szCs w:val="24"/>
        </w:rPr>
        <w:t>(</w:t>
      </w:r>
      <w:r w:rsidR="00794B33" w:rsidRPr="00795B7C">
        <w:rPr>
          <w:rFonts w:asciiTheme="minorHAnsi" w:hAnsiTheme="minorHAnsi"/>
          <w:sz w:val="24"/>
          <w:szCs w:val="24"/>
        </w:rPr>
        <w:t>3954</w:t>
      </w:r>
      <w:r w:rsidR="00CF546D" w:rsidRPr="00795B7C">
        <w:rPr>
          <w:rFonts w:asciiTheme="minorHAnsi" w:hAnsiTheme="minorHAnsi"/>
          <w:sz w:val="24"/>
          <w:szCs w:val="24"/>
        </w:rPr>
        <w:t>.</w:t>
      </w:r>
      <w:r w:rsidR="00794B33" w:rsidRPr="00795B7C">
        <w:rPr>
          <w:rFonts w:asciiTheme="minorHAnsi" w:hAnsiTheme="minorHAnsi"/>
          <w:sz w:val="24"/>
          <w:szCs w:val="24"/>
        </w:rPr>
        <w:t>2</w:t>
      </w:r>
      <w:r w:rsidR="006673A0" w:rsidRPr="00795B7C">
        <w:rPr>
          <w:rFonts w:asciiTheme="minorHAnsi" w:hAnsiTheme="minorHAnsi"/>
          <w:sz w:val="24"/>
          <w:szCs w:val="24"/>
        </w:rPr>
        <w:t xml:space="preserve"> on meter)</w:t>
      </w:r>
    </w:p>
    <w:p w14:paraId="5462CA59" w14:textId="5B406AED" w:rsidR="00810BE6" w:rsidRPr="00795B7C" w:rsidRDefault="00810BE6" w:rsidP="003745AB">
      <w:pPr>
        <w:tabs>
          <w:tab w:val="left" w:pos="-13230"/>
          <w:tab w:val="left" w:pos="4590"/>
          <w:tab w:val="left" w:pos="5580"/>
          <w:tab w:val="left" w:pos="5940"/>
        </w:tabs>
        <w:ind w:firstLine="720"/>
        <w:rPr>
          <w:rFonts w:asciiTheme="minorHAnsi" w:hAnsiTheme="minorHAnsi"/>
          <w:sz w:val="24"/>
          <w:szCs w:val="24"/>
        </w:rPr>
      </w:pPr>
      <w:proofErr w:type="spellStart"/>
      <w:r w:rsidRPr="00795B7C">
        <w:rPr>
          <w:rFonts w:asciiTheme="minorHAnsi" w:hAnsiTheme="minorHAnsi"/>
          <w:sz w:val="24"/>
          <w:szCs w:val="24"/>
        </w:rPr>
        <w:t>Webasto</w:t>
      </w:r>
      <w:proofErr w:type="spellEnd"/>
      <w:r w:rsidRPr="00795B7C">
        <w:rPr>
          <w:rFonts w:asciiTheme="minorHAnsi" w:hAnsiTheme="minorHAnsi"/>
          <w:sz w:val="24"/>
          <w:szCs w:val="24"/>
        </w:rPr>
        <w:t>:</w:t>
      </w:r>
      <w:r w:rsidR="006673A0" w:rsidRPr="00795B7C">
        <w:rPr>
          <w:rFonts w:asciiTheme="minorHAnsi" w:hAnsiTheme="minorHAnsi"/>
          <w:sz w:val="24"/>
          <w:szCs w:val="24"/>
        </w:rPr>
        <w:tab/>
      </w:r>
      <w:r w:rsidR="00794B33" w:rsidRPr="00795B7C">
        <w:rPr>
          <w:rFonts w:asciiTheme="minorHAnsi" w:hAnsiTheme="minorHAnsi"/>
          <w:sz w:val="24"/>
          <w:szCs w:val="24"/>
        </w:rPr>
        <w:t>0</w:t>
      </w:r>
      <w:r w:rsidR="00715263" w:rsidRPr="00795B7C">
        <w:rPr>
          <w:rFonts w:asciiTheme="minorHAnsi" w:hAnsiTheme="minorHAnsi"/>
          <w:sz w:val="24"/>
          <w:szCs w:val="24"/>
        </w:rPr>
        <w:t xml:space="preserve"> hour</w:t>
      </w:r>
      <w:r w:rsidR="00794B33" w:rsidRPr="00795B7C">
        <w:rPr>
          <w:rFonts w:asciiTheme="minorHAnsi" w:hAnsiTheme="minorHAnsi"/>
          <w:sz w:val="24"/>
          <w:szCs w:val="24"/>
        </w:rPr>
        <w:t>s</w:t>
      </w:r>
    </w:p>
    <w:p w14:paraId="5DCD479C" w14:textId="274124C2" w:rsidR="005C0341" w:rsidRPr="00795B7C" w:rsidRDefault="005C0341" w:rsidP="005C0341">
      <w:pPr>
        <w:rPr>
          <w:rFonts w:asciiTheme="minorHAnsi" w:hAnsiTheme="minorHAnsi"/>
          <w:b/>
          <w:sz w:val="24"/>
          <w:szCs w:val="24"/>
        </w:rPr>
      </w:pPr>
      <w:r w:rsidRPr="00795B7C">
        <w:rPr>
          <w:rFonts w:asciiTheme="minorHAnsi" w:hAnsiTheme="minorHAnsi"/>
          <w:b/>
          <w:sz w:val="24"/>
          <w:szCs w:val="24"/>
        </w:rPr>
        <w:t>Power use</w:t>
      </w:r>
    </w:p>
    <w:p w14:paraId="38A2D1C8" w14:textId="72EAC5CE" w:rsidR="00326473" w:rsidRPr="00795B7C" w:rsidRDefault="005C0341" w:rsidP="006D2BE7">
      <w:pPr>
        <w:ind w:left="720"/>
        <w:rPr>
          <w:rFonts w:asciiTheme="minorHAnsi" w:hAnsiTheme="minorHAnsi"/>
          <w:sz w:val="24"/>
          <w:szCs w:val="24"/>
        </w:rPr>
      </w:pPr>
      <w:r w:rsidRPr="00795B7C">
        <w:rPr>
          <w:rFonts w:asciiTheme="minorHAnsi" w:hAnsiTheme="minorHAnsi"/>
          <w:sz w:val="24"/>
          <w:szCs w:val="24"/>
        </w:rPr>
        <w:t>Facilities p</w:t>
      </w:r>
      <w:r w:rsidR="004D3832" w:rsidRPr="00795B7C">
        <w:rPr>
          <w:rFonts w:asciiTheme="minorHAnsi" w:hAnsiTheme="minorHAnsi"/>
          <w:sz w:val="24"/>
          <w:szCs w:val="24"/>
        </w:rPr>
        <w:t>ower u</w:t>
      </w:r>
      <w:r w:rsidRPr="00795B7C">
        <w:rPr>
          <w:rFonts w:asciiTheme="minorHAnsi" w:hAnsiTheme="minorHAnsi"/>
          <w:sz w:val="24"/>
          <w:szCs w:val="24"/>
        </w:rPr>
        <w:t>se</w:t>
      </w:r>
      <w:r w:rsidR="00810BE6" w:rsidRPr="00795B7C">
        <w:rPr>
          <w:rFonts w:asciiTheme="minorHAnsi" w:hAnsiTheme="minorHAnsi"/>
          <w:sz w:val="24"/>
          <w:szCs w:val="24"/>
        </w:rPr>
        <w:t>:</w:t>
      </w:r>
      <w:r w:rsidRPr="00795B7C">
        <w:rPr>
          <w:rFonts w:asciiTheme="minorHAnsi" w:hAnsiTheme="minorHAnsi"/>
          <w:sz w:val="24"/>
          <w:szCs w:val="24"/>
        </w:rPr>
        <w:t xml:space="preserve"> </w:t>
      </w:r>
      <w:r w:rsidR="00810BE6" w:rsidRPr="00795B7C">
        <w:rPr>
          <w:rFonts w:asciiTheme="minorHAnsi" w:hAnsiTheme="minorHAnsi"/>
          <w:sz w:val="24"/>
          <w:szCs w:val="24"/>
        </w:rPr>
        <w:t xml:space="preserve"> Start </w:t>
      </w:r>
      <w:r w:rsidR="008A44A1" w:rsidRPr="00795B7C">
        <w:rPr>
          <w:rFonts w:asciiTheme="minorHAnsi" w:hAnsiTheme="minorHAnsi"/>
          <w:sz w:val="24"/>
          <w:szCs w:val="24"/>
        </w:rPr>
        <w:t xml:space="preserve">= </w:t>
      </w:r>
      <w:r w:rsidR="00617C78">
        <w:rPr>
          <w:rFonts w:asciiTheme="minorHAnsi" w:hAnsiTheme="minorHAnsi"/>
          <w:sz w:val="24"/>
          <w:szCs w:val="24"/>
        </w:rPr>
        <w:t>83,240</w:t>
      </w:r>
      <w:r w:rsidR="00D74CF1" w:rsidRPr="00795B7C">
        <w:rPr>
          <w:rFonts w:asciiTheme="minorHAnsi" w:hAnsiTheme="minorHAnsi"/>
          <w:sz w:val="24"/>
          <w:szCs w:val="24"/>
        </w:rPr>
        <w:t xml:space="preserve">; </w:t>
      </w:r>
      <w:r w:rsidR="007F3B6D" w:rsidRPr="00795B7C">
        <w:rPr>
          <w:rFonts w:asciiTheme="minorHAnsi" w:hAnsiTheme="minorHAnsi"/>
          <w:sz w:val="24"/>
          <w:szCs w:val="24"/>
        </w:rPr>
        <w:t>E</w:t>
      </w:r>
      <w:r w:rsidR="00810BE6" w:rsidRPr="00795B7C">
        <w:rPr>
          <w:rFonts w:asciiTheme="minorHAnsi" w:hAnsiTheme="minorHAnsi"/>
          <w:sz w:val="24"/>
          <w:szCs w:val="24"/>
        </w:rPr>
        <w:t>nd =</w:t>
      </w:r>
      <w:r w:rsidR="00617C78">
        <w:rPr>
          <w:rFonts w:asciiTheme="minorHAnsi" w:hAnsiTheme="minorHAnsi"/>
          <w:sz w:val="24"/>
          <w:szCs w:val="24"/>
        </w:rPr>
        <w:t>83,827</w:t>
      </w:r>
      <w:r w:rsidR="00972F1E" w:rsidRPr="00795B7C">
        <w:rPr>
          <w:rFonts w:asciiTheme="minorHAnsi" w:hAnsiTheme="minorHAnsi"/>
          <w:sz w:val="24"/>
          <w:szCs w:val="24"/>
        </w:rPr>
        <w:t>;</w:t>
      </w:r>
      <w:r w:rsidR="00810BE6" w:rsidRPr="00795B7C">
        <w:rPr>
          <w:rFonts w:asciiTheme="minorHAnsi" w:hAnsiTheme="minorHAnsi"/>
          <w:sz w:val="24"/>
          <w:szCs w:val="24"/>
        </w:rPr>
        <w:t xml:space="preserve"> for total of </w:t>
      </w:r>
      <w:r w:rsidR="00617C78">
        <w:rPr>
          <w:rFonts w:asciiTheme="minorHAnsi" w:hAnsiTheme="minorHAnsi"/>
          <w:sz w:val="24"/>
          <w:szCs w:val="24"/>
        </w:rPr>
        <w:t>587</w:t>
      </w:r>
      <w:r w:rsidR="008B64CA" w:rsidRPr="00795B7C">
        <w:rPr>
          <w:rFonts w:asciiTheme="minorHAnsi" w:hAnsiTheme="minorHAnsi"/>
          <w:sz w:val="24"/>
          <w:szCs w:val="24"/>
        </w:rPr>
        <w:t xml:space="preserve"> </w:t>
      </w:r>
      <w:r w:rsidR="004D3832" w:rsidRPr="00795B7C">
        <w:rPr>
          <w:rFonts w:asciiTheme="minorHAnsi" w:hAnsiTheme="minorHAnsi"/>
          <w:sz w:val="24"/>
          <w:szCs w:val="24"/>
        </w:rPr>
        <w:t>kWh</w:t>
      </w:r>
    </w:p>
    <w:p w14:paraId="3E43F54B" w14:textId="77777777" w:rsidR="00810BE6" w:rsidRPr="00420208" w:rsidRDefault="00810BE6" w:rsidP="00DD55A4">
      <w:pPr>
        <w:rPr>
          <w:rFonts w:asciiTheme="minorHAnsi" w:hAnsiTheme="minorHAnsi"/>
          <w:b/>
          <w:sz w:val="24"/>
          <w:szCs w:val="24"/>
        </w:rPr>
      </w:pPr>
      <w:r w:rsidRPr="00420208">
        <w:rPr>
          <w:rFonts w:asciiTheme="minorHAnsi" w:hAnsiTheme="minorHAnsi"/>
          <w:b/>
          <w:bCs/>
          <w:sz w:val="24"/>
          <w:szCs w:val="24"/>
        </w:rPr>
        <w:t>Fuel Reserves</w:t>
      </w:r>
    </w:p>
    <w:p w14:paraId="4980CAF5" w14:textId="2CDBC442" w:rsidR="00935544" w:rsidRPr="00420208" w:rsidRDefault="00620866" w:rsidP="005C0341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420208">
        <w:rPr>
          <w:rFonts w:asciiTheme="minorHAnsi" w:hAnsiTheme="minorHAnsi"/>
          <w:sz w:val="24"/>
          <w:szCs w:val="24"/>
        </w:rPr>
        <w:t>Diesel</w:t>
      </w:r>
      <w:r w:rsidR="00935544" w:rsidRPr="00420208">
        <w:rPr>
          <w:rFonts w:asciiTheme="minorHAnsi" w:hAnsiTheme="minorHAnsi"/>
          <w:sz w:val="24"/>
          <w:szCs w:val="24"/>
        </w:rPr>
        <w:t xml:space="preserve"> </w:t>
      </w:r>
      <w:r w:rsidR="00BE0C5B" w:rsidRPr="00420208">
        <w:rPr>
          <w:rFonts w:asciiTheme="minorHAnsi" w:hAnsiTheme="minorHAnsi"/>
          <w:sz w:val="24"/>
          <w:szCs w:val="24"/>
        </w:rPr>
        <w:t>used</w:t>
      </w:r>
      <w:r w:rsidR="00D74CF1" w:rsidRPr="00420208">
        <w:rPr>
          <w:rFonts w:asciiTheme="minorHAnsi" w:hAnsiTheme="minorHAnsi"/>
          <w:sz w:val="24"/>
          <w:szCs w:val="24"/>
        </w:rPr>
        <w:t>:</w:t>
      </w:r>
      <w:r w:rsidR="00935544" w:rsidRPr="00420208">
        <w:rPr>
          <w:rFonts w:asciiTheme="minorHAnsi" w:hAnsiTheme="minorHAnsi"/>
          <w:sz w:val="24"/>
          <w:szCs w:val="24"/>
        </w:rPr>
        <w:t xml:space="preserve"> </w:t>
      </w:r>
      <w:r w:rsidR="00617C78">
        <w:rPr>
          <w:rFonts w:asciiTheme="minorHAnsi" w:hAnsiTheme="minorHAnsi"/>
          <w:sz w:val="24"/>
          <w:szCs w:val="24"/>
        </w:rPr>
        <w:tab/>
        <w:t>14.1</w:t>
      </w:r>
      <w:r w:rsidR="008B429D" w:rsidRPr="00420208">
        <w:rPr>
          <w:rFonts w:asciiTheme="minorHAnsi" w:hAnsiTheme="minorHAnsi"/>
          <w:sz w:val="24"/>
          <w:szCs w:val="24"/>
        </w:rPr>
        <w:t xml:space="preserve"> </w:t>
      </w:r>
      <w:r w:rsidRPr="00420208">
        <w:rPr>
          <w:rFonts w:asciiTheme="minorHAnsi" w:hAnsiTheme="minorHAnsi"/>
          <w:sz w:val="24"/>
          <w:szCs w:val="24"/>
        </w:rPr>
        <w:t>gallons</w:t>
      </w:r>
    </w:p>
    <w:p w14:paraId="5E436F03" w14:textId="5574E035" w:rsidR="00810BE6" w:rsidRPr="00420208" w:rsidRDefault="008B429D" w:rsidP="005C0341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420208">
        <w:rPr>
          <w:rFonts w:asciiTheme="minorHAnsi" w:hAnsiTheme="minorHAnsi"/>
          <w:sz w:val="24"/>
          <w:szCs w:val="24"/>
        </w:rPr>
        <w:t>Diesel drums</w:t>
      </w:r>
      <w:r w:rsidR="00810BE6" w:rsidRPr="00420208">
        <w:rPr>
          <w:rFonts w:asciiTheme="minorHAnsi" w:hAnsiTheme="minorHAnsi"/>
          <w:sz w:val="24"/>
          <w:szCs w:val="24"/>
        </w:rPr>
        <w:t xml:space="preserve">: </w:t>
      </w:r>
      <w:r w:rsidR="00420208" w:rsidRPr="00420208">
        <w:rPr>
          <w:rFonts w:asciiTheme="minorHAnsi" w:hAnsiTheme="minorHAnsi"/>
          <w:sz w:val="24"/>
          <w:szCs w:val="24"/>
        </w:rPr>
        <w:t>11</w:t>
      </w:r>
      <w:r w:rsidR="009E3237" w:rsidRPr="00420208">
        <w:rPr>
          <w:rFonts w:asciiTheme="minorHAnsi" w:hAnsiTheme="minorHAnsi"/>
          <w:sz w:val="24"/>
          <w:szCs w:val="24"/>
        </w:rPr>
        <w:t xml:space="preserve"> </w:t>
      </w:r>
      <w:r w:rsidR="00620866" w:rsidRPr="00420208">
        <w:rPr>
          <w:rFonts w:asciiTheme="minorHAnsi" w:hAnsiTheme="minorHAnsi"/>
          <w:sz w:val="24"/>
          <w:szCs w:val="24"/>
        </w:rPr>
        <w:t>@</w:t>
      </w:r>
      <w:r w:rsidRPr="00420208">
        <w:rPr>
          <w:rFonts w:asciiTheme="minorHAnsi" w:hAnsiTheme="minorHAnsi"/>
          <w:sz w:val="24"/>
          <w:szCs w:val="24"/>
        </w:rPr>
        <w:t>5</w:t>
      </w:r>
      <w:r w:rsidR="00810BE6" w:rsidRPr="00420208">
        <w:rPr>
          <w:rFonts w:asciiTheme="minorHAnsi" w:hAnsiTheme="minorHAnsi"/>
          <w:sz w:val="24"/>
          <w:szCs w:val="24"/>
        </w:rPr>
        <w:t>5g</w:t>
      </w:r>
      <w:r w:rsidR="009E3237" w:rsidRPr="00420208">
        <w:rPr>
          <w:rFonts w:asciiTheme="minorHAnsi" w:hAnsiTheme="minorHAnsi"/>
          <w:sz w:val="24"/>
          <w:szCs w:val="24"/>
        </w:rPr>
        <w:t>al:</w:t>
      </w:r>
      <w:r w:rsidR="008E53C7" w:rsidRPr="00420208">
        <w:rPr>
          <w:rFonts w:asciiTheme="minorHAnsi" w:hAnsiTheme="minorHAnsi"/>
          <w:sz w:val="24"/>
          <w:szCs w:val="24"/>
        </w:rPr>
        <w:t xml:space="preserve"> </w:t>
      </w:r>
      <w:r w:rsidR="005C0341" w:rsidRPr="00420208">
        <w:rPr>
          <w:rFonts w:asciiTheme="minorHAnsi" w:hAnsiTheme="minorHAnsi"/>
          <w:sz w:val="24"/>
          <w:szCs w:val="24"/>
        </w:rPr>
        <w:tab/>
      </w:r>
      <w:r w:rsidR="00617C78">
        <w:rPr>
          <w:rFonts w:asciiTheme="minorHAnsi" w:hAnsiTheme="minorHAnsi"/>
          <w:sz w:val="24"/>
          <w:szCs w:val="24"/>
        </w:rPr>
        <w:t>590</w:t>
      </w:r>
      <w:r w:rsidR="00810BE6" w:rsidRPr="00420208">
        <w:rPr>
          <w:rFonts w:asciiTheme="minorHAnsi" w:hAnsiTheme="minorHAnsi"/>
          <w:sz w:val="24"/>
          <w:szCs w:val="24"/>
        </w:rPr>
        <w:t xml:space="preserve"> gallons</w:t>
      </w:r>
    </w:p>
    <w:p w14:paraId="5C06A193" w14:textId="21CE9A27" w:rsidR="00810BE6" w:rsidRPr="00960C3A" w:rsidRDefault="00E44E29" w:rsidP="005C0341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420208">
        <w:rPr>
          <w:rFonts w:asciiTheme="minorHAnsi" w:hAnsiTheme="minorHAnsi"/>
          <w:sz w:val="24"/>
          <w:szCs w:val="24"/>
        </w:rPr>
        <w:t>Kohler 15ROZ (Buffy)</w:t>
      </w:r>
      <w:r w:rsidR="00810BE6" w:rsidRPr="00420208">
        <w:rPr>
          <w:rFonts w:asciiTheme="minorHAnsi" w:hAnsiTheme="minorHAnsi"/>
          <w:sz w:val="24"/>
          <w:szCs w:val="24"/>
        </w:rPr>
        <w:t xml:space="preserve"> Tank: </w:t>
      </w:r>
      <w:r w:rsidR="005C0341" w:rsidRPr="00420208">
        <w:rPr>
          <w:rFonts w:asciiTheme="minorHAnsi" w:hAnsiTheme="minorHAnsi"/>
          <w:sz w:val="24"/>
          <w:szCs w:val="24"/>
        </w:rPr>
        <w:tab/>
      </w:r>
      <w:r w:rsidR="001272F2" w:rsidRPr="00420208">
        <w:rPr>
          <w:rFonts w:asciiTheme="minorHAnsi" w:hAnsiTheme="minorHAnsi"/>
          <w:sz w:val="24"/>
          <w:szCs w:val="24"/>
        </w:rPr>
        <w:t>Full</w:t>
      </w:r>
    </w:p>
    <w:p w14:paraId="05717C4B" w14:textId="019658DB" w:rsidR="00810BE6" w:rsidRPr="00960C3A" w:rsidRDefault="00E44E29" w:rsidP="005C0341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960C3A">
        <w:rPr>
          <w:rFonts w:asciiTheme="minorHAnsi" w:hAnsiTheme="minorHAnsi"/>
          <w:sz w:val="24"/>
          <w:szCs w:val="24"/>
        </w:rPr>
        <w:t>Kohler 30REOZJC (</w:t>
      </w:r>
      <w:proofErr w:type="spellStart"/>
      <w:r w:rsidRPr="00960C3A">
        <w:rPr>
          <w:rFonts w:asciiTheme="minorHAnsi" w:hAnsiTheme="minorHAnsi"/>
          <w:sz w:val="24"/>
          <w:szCs w:val="24"/>
        </w:rPr>
        <w:t>Speedwagon</w:t>
      </w:r>
      <w:proofErr w:type="spellEnd"/>
      <w:r w:rsidRPr="00960C3A">
        <w:rPr>
          <w:rFonts w:asciiTheme="minorHAnsi" w:hAnsiTheme="minorHAnsi"/>
          <w:sz w:val="24"/>
          <w:szCs w:val="24"/>
        </w:rPr>
        <w:t xml:space="preserve">) </w:t>
      </w:r>
      <w:r w:rsidR="00810BE6" w:rsidRPr="00960C3A">
        <w:rPr>
          <w:rFonts w:asciiTheme="minorHAnsi" w:hAnsiTheme="minorHAnsi"/>
          <w:sz w:val="24"/>
          <w:szCs w:val="24"/>
        </w:rPr>
        <w:t>Tank:</w:t>
      </w:r>
      <w:r w:rsidR="005C0341" w:rsidRPr="00960C3A">
        <w:rPr>
          <w:rFonts w:asciiTheme="minorHAnsi" w:hAnsiTheme="minorHAnsi"/>
          <w:sz w:val="24"/>
          <w:szCs w:val="24"/>
        </w:rPr>
        <w:tab/>
      </w:r>
      <w:r w:rsidR="001272F2" w:rsidRPr="00960C3A">
        <w:rPr>
          <w:rFonts w:asciiTheme="minorHAnsi" w:hAnsiTheme="minorHAnsi"/>
          <w:sz w:val="24"/>
          <w:szCs w:val="24"/>
        </w:rPr>
        <w:t>Full</w:t>
      </w:r>
    </w:p>
    <w:p w14:paraId="6DB9EE55" w14:textId="15A40196" w:rsidR="00810BE6" w:rsidRPr="00960C3A" w:rsidRDefault="00E44E29" w:rsidP="005C0341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960C3A">
        <w:rPr>
          <w:rFonts w:asciiTheme="minorHAnsi" w:hAnsiTheme="minorHAnsi"/>
          <w:sz w:val="24"/>
          <w:szCs w:val="24"/>
        </w:rPr>
        <w:t xml:space="preserve">Kohler 40REOZK (Zeke) </w:t>
      </w:r>
      <w:r w:rsidR="00810BE6" w:rsidRPr="00960C3A">
        <w:rPr>
          <w:rFonts w:asciiTheme="minorHAnsi" w:hAnsiTheme="minorHAnsi"/>
          <w:sz w:val="24"/>
          <w:szCs w:val="24"/>
        </w:rPr>
        <w:t xml:space="preserve">Tank: </w:t>
      </w:r>
      <w:r w:rsidR="005C0341" w:rsidRPr="00960C3A">
        <w:rPr>
          <w:rFonts w:asciiTheme="minorHAnsi" w:hAnsiTheme="minorHAnsi"/>
          <w:sz w:val="24"/>
          <w:szCs w:val="24"/>
        </w:rPr>
        <w:tab/>
      </w:r>
      <w:r w:rsidR="001272F2" w:rsidRPr="00960C3A">
        <w:rPr>
          <w:rFonts w:asciiTheme="minorHAnsi" w:hAnsiTheme="minorHAnsi"/>
          <w:sz w:val="24"/>
          <w:szCs w:val="24"/>
        </w:rPr>
        <w:t>Full</w:t>
      </w:r>
    </w:p>
    <w:p w14:paraId="10F92FB6" w14:textId="4F99975A" w:rsidR="00810BE6" w:rsidRPr="00960C3A" w:rsidRDefault="00E44E29" w:rsidP="005C0341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960C3A">
        <w:rPr>
          <w:rFonts w:asciiTheme="minorHAnsi" w:hAnsiTheme="minorHAnsi"/>
          <w:sz w:val="24"/>
          <w:szCs w:val="24"/>
        </w:rPr>
        <w:t>Kohler 15ROY61 (</w:t>
      </w:r>
      <w:proofErr w:type="spellStart"/>
      <w:r w:rsidRPr="00960C3A">
        <w:rPr>
          <w:rFonts w:asciiTheme="minorHAnsi" w:hAnsiTheme="minorHAnsi"/>
          <w:sz w:val="24"/>
          <w:szCs w:val="24"/>
        </w:rPr>
        <w:t>P</w:t>
      </w:r>
      <w:r w:rsidR="00376742" w:rsidRPr="00960C3A">
        <w:rPr>
          <w:rFonts w:asciiTheme="minorHAnsi" w:hAnsiTheme="minorHAnsi"/>
          <w:sz w:val="24"/>
          <w:szCs w:val="24"/>
        </w:rPr>
        <w:t>eevey</w:t>
      </w:r>
      <w:proofErr w:type="spellEnd"/>
      <w:r w:rsidRPr="00960C3A">
        <w:rPr>
          <w:rFonts w:asciiTheme="minorHAnsi" w:hAnsiTheme="minorHAnsi"/>
          <w:sz w:val="24"/>
          <w:szCs w:val="24"/>
        </w:rPr>
        <w:t xml:space="preserve">) </w:t>
      </w:r>
      <w:r w:rsidR="008E53C7" w:rsidRPr="00960C3A">
        <w:rPr>
          <w:rFonts w:asciiTheme="minorHAnsi" w:hAnsiTheme="minorHAnsi"/>
          <w:sz w:val="24"/>
          <w:szCs w:val="24"/>
        </w:rPr>
        <w:t>Tank:</w:t>
      </w:r>
      <w:r w:rsidR="005C0341" w:rsidRPr="00960C3A">
        <w:rPr>
          <w:rFonts w:asciiTheme="minorHAnsi" w:hAnsiTheme="minorHAnsi"/>
          <w:sz w:val="24"/>
          <w:szCs w:val="24"/>
        </w:rPr>
        <w:tab/>
      </w:r>
      <w:r w:rsidR="00F64B15" w:rsidRPr="00960C3A">
        <w:rPr>
          <w:rFonts w:asciiTheme="minorHAnsi" w:hAnsiTheme="minorHAnsi"/>
          <w:sz w:val="24"/>
          <w:szCs w:val="24"/>
        </w:rPr>
        <w:t>½ Full</w:t>
      </w:r>
    </w:p>
    <w:p w14:paraId="42A82445" w14:textId="10D0C82C" w:rsidR="00810BE6" w:rsidRPr="00D77B2A" w:rsidRDefault="00810BE6" w:rsidP="005C0341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proofErr w:type="spellStart"/>
      <w:r w:rsidRPr="00960C3A">
        <w:rPr>
          <w:rFonts w:asciiTheme="minorHAnsi" w:hAnsiTheme="minorHAnsi"/>
          <w:sz w:val="24"/>
          <w:szCs w:val="24"/>
        </w:rPr>
        <w:t>Webasto</w:t>
      </w:r>
      <w:proofErr w:type="spellEnd"/>
      <w:r w:rsidRPr="00960C3A">
        <w:rPr>
          <w:rFonts w:asciiTheme="minorHAnsi" w:hAnsiTheme="minorHAnsi"/>
          <w:sz w:val="24"/>
          <w:szCs w:val="24"/>
        </w:rPr>
        <w:t xml:space="preserve"> Tank: </w:t>
      </w:r>
      <w:r w:rsidR="008B429D" w:rsidRPr="00960C3A">
        <w:rPr>
          <w:rFonts w:asciiTheme="minorHAnsi" w:hAnsiTheme="minorHAnsi"/>
          <w:sz w:val="24"/>
          <w:szCs w:val="24"/>
        </w:rPr>
        <w:tab/>
      </w:r>
      <w:r w:rsidR="00482A67" w:rsidRPr="00D77B2A">
        <w:rPr>
          <w:rFonts w:asciiTheme="minorHAnsi" w:hAnsiTheme="minorHAnsi"/>
          <w:sz w:val="24"/>
          <w:szCs w:val="24"/>
        </w:rPr>
        <w:t>F</w:t>
      </w:r>
      <w:r w:rsidR="001C3C96" w:rsidRPr="00D77B2A">
        <w:rPr>
          <w:rFonts w:asciiTheme="minorHAnsi" w:hAnsiTheme="minorHAnsi"/>
          <w:sz w:val="24"/>
          <w:szCs w:val="24"/>
        </w:rPr>
        <w:t>ull</w:t>
      </w:r>
    </w:p>
    <w:p w14:paraId="078B9792" w14:textId="19F6AE90" w:rsidR="006F2B1B" w:rsidRDefault="001C3C96" w:rsidP="005C0341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D77B2A">
        <w:rPr>
          <w:rFonts w:asciiTheme="minorHAnsi" w:hAnsiTheme="minorHAnsi"/>
          <w:sz w:val="24"/>
          <w:szCs w:val="24"/>
        </w:rPr>
        <w:t>Surplus g</w:t>
      </w:r>
      <w:r w:rsidR="006F2B1B" w:rsidRPr="00D77B2A">
        <w:rPr>
          <w:rFonts w:asciiTheme="minorHAnsi" w:hAnsiTheme="minorHAnsi"/>
          <w:sz w:val="24"/>
          <w:szCs w:val="24"/>
        </w:rPr>
        <w:t xml:space="preserve">asoline for boat motors: </w:t>
      </w:r>
      <w:r w:rsidR="00F64B15" w:rsidRPr="00D77B2A">
        <w:rPr>
          <w:rFonts w:asciiTheme="minorHAnsi" w:hAnsiTheme="minorHAnsi"/>
          <w:sz w:val="24"/>
          <w:szCs w:val="24"/>
        </w:rPr>
        <w:tab/>
      </w:r>
      <w:r w:rsidR="00617C78">
        <w:rPr>
          <w:rFonts w:asciiTheme="minorHAnsi" w:hAnsiTheme="minorHAnsi"/>
          <w:sz w:val="24"/>
          <w:szCs w:val="24"/>
        </w:rPr>
        <w:t>7</w:t>
      </w:r>
      <w:r w:rsidR="00E76550" w:rsidRPr="00D77B2A">
        <w:rPr>
          <w:rFonts w:asciiTheme="minorHAnsi" w:hAnsiTheme="minorHAnsi"/>
          <w:sz w:val="24"/>
          <w:szCs w:val="24"/>
        </w:rPr>
        <w:t xml:space="preserve"> gallons</w:t>
      </w:r>
    </w:p>
    <w:p w14:paraId="27938E80" w14:textId="62CE8337" w:rsidR="00617C78" w:rsidRPr="00D77B2A" w:rsidRDefault="00617C78" w:rsidP="005C0341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>Gasoline for portable generator:</w:t>
      </w:r>
      <w:r>
        <w:rPr>
          <w:rFonts w:asciiTheme="minorHAnsi" w:hAnsiTheme="minorHAnsi"/>
          <w:sz w:val="24"/>
          <w:szCs w:val="24"/>
        </w:rPr>
        <w:tab/>
        <w:t>30 gallons</w:t>
      </w:r>
    </w:p>
    <w:p w14:paraId="59EBF813" w14:textId="0977CE54" w:rsidR="006F2B1B" w:rsidRPr="00960C3A" w:rsidRDefault="00B4356C" w:rsidP="005C0341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proofErr w:type="gramStart"/>
      <w:r w:rsidRPr="00D77B2A">
        <w:rPr>
          <w:rFonts w:asciiTheme="minorHAnsi" w:hAnsiTheme="minorHAnsi"/>
          <w:sz w:val="24"/>
          <w:szCs w:val="24"/>
        </w:rPr>
        <w:t>6 gallon</w:t>
      </w:r>
      <w:proofErr w:type="gramEnd"/>
      <w:r w:rsidRPr="00D77B2A">
        <w:rPr>
          <w:rFonts w:asciiTheme="minorHAnsi" w:hAnsiTheme="minorHAnsi"/>
          <w:sz w:val="24"/>
          <w:szCs w:val="24"/>
        </w:rPr>
        <w:t xml:space="preserve"> </w:t>
      </w:r>
      <w:r w:rsidR="006F2B1B" w:rsidRPr="00D77B2A">
        <w:rPr>
          <w:rFonts w:asciiTheme="minorHAnsi" w:hAnsiTheme="minorHAnsi"/>
          <w:sz w:val="24"/>
          <w:szCs w:val="24"/>
        </w:rPr>
        <w:t xml:space="preserve">boat tank: </w:t>
      </w:r>
      <w:r w:rsidR="005C0341" w:rsidRPr="00D77B2A">
        <w:rPr>
          <w:rFonts w:asciiTheme="minorHAnsi" w:hAnsiTheme="minorHAnsi"/>
          <w:sz w:val="24"/>
          <w:szCs w:val="24"/>
        </w:rPr>
        <w:tab/>
      </w:r>
      <w:r w:rsidR="00617C78">
        <w:rPr>
          <w:rFonts w:asciiTheme="minorHAnsi" w:hAnsiTheme="minorHAnsi"/>
          <w:sz w:val="24"/>
          <w:szCs w:val="24"/>
        </w:rPr>
        <w:t>Empty</w:t>
      </w:r>
    </w:p>
    <w:p w14:paraId="4C98D05C" w14:textId="59145717" w:rsidR="006F2B1B" w:rsidRPr="00960C3A" w:rsidRDefault="00B4356C" w:rsidP="005C0341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proofErr w:type="gramStart"/>
      <w:r w:rsidRPr="00960C3A">
        <w:rPr>
          <w:rFonts w:asciiTheme="minorHAnsi" w:hAnsiTheme="minorHAnsi"/>
          <w:sz w:val="24"/>
          <w:szCs w:val="24"/>
        </w:rPr>
        <w:t>3 gallon</w:t>
      </w:r>
      <w:proofErr w:type="gramEnd"/>
      <w:r w:rsidRPr="00960C3A">
        <w:rPr>
          <w:rFonts w:asciiTheme="minorHAnsi" w:hAnsiTheme="minorHAnsi"/>
          <w:sz w:val="24"/>
          <w:szCs w:val="24"/>
        </w:rPr>
        <w:t xml:space="preserve"> boat</w:t>
      </w:r>
      <w:r w:rsidR="006F2B1B" w:rsidRPr="00960C3A">
        <w:rPr>
          <w:rFonts w:asciiTheme="minorHAnsi" w:hAnsiTheme="minorHAnsi"/>
          <w:sz w:val="24"/>
          <w:szCs w:val="24"/>
        </w:rPr>
        <w:t xml:space="preserve"> tank:</w:t>
      </w:r>
      <w:r w:rsidR="005C0341" w:rsidRPr="00960C3A">
        <w:rPr>
          <w:rFonts w:asciiTheme="minorHAnsi" w:hAnsiTheme="minorHAnsi"/>
          <w:sz w:val="24"/>
          <w:szCs w:val="24"/>
        </w:rPr>
        <w:tab/>
      </w:r>
      <w:r w:rsidR="006F2B1B" w:rsidRPr="00960C3A">
        <w:rPr>
          <w:rFonts w:asciiTheme="minorHAnsi" w:hAnsiTheme="minorHAnsi"/>
          <w:sz w:val="24"/>
          <w:szCs w:val="24"/>
        </w:rPr>
        <w:t>Full</w:t>
      </w:r>
    </w:p>
    <w:p w14:paraId="47844C06" w14:textId="77777777" w:rsidR="00810BE6" w:rsidRPr="00960C3A" w:rsidRDefault="00810BE6" w:rsidP="00DD55A4">
      <w:pPr>
        <w:rPr>
          <w:rFonts w:asciiTheme="minorHAnsi" w:hAnsiTheme="minorHAnsi"/>
          <w:b/>
          <w:sz w:val="24"/>
          <w:szCs w:val="24"/>
        </w:rPr>
      </w:pPr>
      <w:r w:rsidRPr="00960C3A">
        <w:rPr>
          <w:rFonts w:asciiTheme="minorHAnsi" w:hAnsiTheme="minorHAnsi"/>
          <w:b/>
          <w:sz w:val="24"/>
          <w:szCs w:val="24"/>
        </w:rPr>
        <w:t>Water Reserves</w:t>
      </w:r>
    </w:p>
    <w:p w14:paraId="16D7A2FC" w14:textId="135B31EB" w:rsidR="00BE434C" w:rsidRPr="00D77B2A" w:rsidRDefault="00BE434C" w:rsidP="00BE434C">
      <w:pPr>
        <w:ind w:left="4050" w:hanging="3330"/>
        <w:rPr>
          <w:rFonts w:asciiTheme="minorHAnsi" w:hAnsiTheme="minorHAnsi"/>
          <w:sz w:val="24"/>
          <w:szCs w:val="24"/>
        </w:rPr>
      </w:pPr>
      <w:r w:rsidRPr="00960C3A">
        <w:rPr>
          <w:rFonts w:asciiTheme="minorHAnsi" w:hAnsiTheme="minorHAnsi"/>
          <w:sz w:val="24"/>
          <w:szCs w:val="24"/>
        </w:rPr>
        <w:t xml:space="preserve">Water used this month: </w:t>
      </w:r>
      <w:r w:rsidR="008B2157" w:rsidRPr="00960C3A">
        <w:rPr>
          <w:rFonts w:asciiTheme="minorHAnsi" w:hAnsiTheme="minorHAnsi"/>
          <w:sz w:val="24"/>
          <w:szCs w:val="24"/>
        </w:rPr>
        <w:t xml:space="preserve"> </w:t>
      </w:r>
      <w:r w:rsidRPr="00960C3A">
        <w:rPr>
          <w:rFonts w:asciiTheme="minorHAnsi" w:hAnsiTheme="minorHAnsi"/>
          <w:sz w:val="24"/>
          <w:szCs w:val="24"/>
        </w:rPr>
        <w:t xml:space="preserve">Start = </w:t>
      </w:r>
      <w:r w:rsidR="00E56A72" w:rsidRPr="00D77B2A">
        <w:rPr>
          <w:rFonts w:asciiTheme="minorHAnsi" w:hAnsiTheme="minorHAnsi"/>
          <w:sz w:val="24"/>
          <w:szCs w:val="24"/>
        </w:rPr>
        <w:t>283,273</w:t>
      </w:r>
      <w:r w:rsidRPr="00D77B2A">
        <w:rPr>
          <w:rFonts w:asciiTheme="minorHAnsi" w:hAnsiTheme="minorHAnsi"/>
          <w:sz w:val="24"/>
          <w:szCs w:val="24"/>
        </w:rPr>
        <w:t>; End =</w:t>
      </w:r>
      <w:r w:rsidR="00E56A72">
        <w:rPr>
          <w:rFonts w:asciiTheme="minorHAnsi" w:hAnsiTheme="minorHAnsi"/>
          <w:sz w:val="24"/>
          <w:szCs w:val="24"/>
        </w:rPr>
        <w:t>285,158</w:t>
      </w:r>
      <w:r w:rsidRPr="00D77B2A">
        <w:rPr>
          <w:rFonts w:asciiTheme="minorHAnsi" w:hAnsiTheme="minorHAnsi"/>
          <w:sz w:val="24"/>
          <w:szCs w:val="24"/>
        </w:rPr>
        <w:t xml:space="preserve">; for a total of </w:t>
      </w:r>
      <w:r w:rsidR="00E56A72">
        <w:rPr>
          <w:rFonts w:asciiTheme="minorHAnsi" w:hAnsiTheme="minorHAnsi"/>
          <w:sz w:val="24"/>
          <w:szCs w:val="24"/>
        </w:rPr>
        <w:t>1,88</w:t>
      </w:r>
      <w:r w:rsidR="001245D6" w:rsidRPr="00D77B2A">
        <w:rPr>
          <w:rFonts w:asciiTheme="minorHAnsi" w:hAnsiTheme="minorHAnsi"/>
          <w:sz w:val="24"/>
          <w:szCs w:val="24"/>
        </w:rPr>
        <w:t>5</w:t>
      </w:r>
      <w:r w:rsidRPr="00D77B2A">
        <w:rPr>
          <w:rFonts w:asciiTheme="minorHAnsi" w:hAnsiTheme="minorHAnsi"/>
          <w:sz w:val="24"/>
          <w:szCs w:val="24"/>
        </w:rPr>
        <w:t xml:space="preserve"> gallons</w:t>
      </w:r>
    </w:p>
    <w:p w14:paraId="24DB18B9" w14:textId="23A2301C" w:rsidR="00BE434C" w:rsidRPr="00960C3A" w:rsidRDefault="00810BE6" w:rsidP="003745AB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D77B2A">
        <w:rPr>
          <w:rFonts w:asciiTheme="minorHAnsi" w:hAnsiTheme="minorHAnsi"/>
          <w:sz w:val="24"/>
          <w:szCs w:val="24"/>
        </w:rPr>
        <w:t>Cistern:</w:t>
      </w:r>
      <w:r w:rsidR="003745AB" w:rsidRPr="00D77B2A">
        <w:rPr>
          <w:rFonts w:asciiTheme="minorHAnsi" w:hAnsiTheme="minorHAnsi"/>
          <w:sz w:val="24"/>
          <w:szCs w:val="24"/>
        </w:rPr>
        <w:tab/>
      </w:r>
      <w:r w:rsidR="00B4356C" w:rsidRPr="00D77B2A">
        <w:rPr>
          <w:rFonts w:asciiTheme="minorHAnsi" w:hAnsiTheme="minorHAnsi"/>
          <w:sz w:val="24"/>
          <w:szCs w:val="24"/>
        </w:rPr>
        <w:t>7</w:t>
      </w:r>
      <w:r w:rsidR="009978C8" w:rsidRPr="00D77B2A">
        <w:rPr>
          <w:rFonts w:asciiTheme="minorHAnsi" w:hAnsiTheme="minorHAnsi"/>
          <w:sz w:val="24"/>
          <w:szCs w:val="24"/>
        </w:rPr>
        <w:t>’</w:t>
      </w:r>
      <w:r w:rsidR="001245D6" w:rsidRPr="00D77B2A">
        <w:rPr>
          <w:rFonts w:asciiTheme="minorHAnsi" w:hAnsiTheme="minorHAnsi"/>
          <w:sz w:val="24"/>
          <w:szCs w:val="24"/>
        </w:rPr>
        <w:t>4</w:t>
      </w:r>
      <w:r w:rsidR="00DF40CF" w:rsidRPr="00D77B2A">
        <w:rPr>
          <w:rFonts w:asciiTheme="minorHAnsi" w:hAnsiTheme="minorHAnsi"/>
          <w:sz w:val="24"/>
          <w:szCs w:val="24"/>
        </w:rPr>
        <w:t>”</w:t>
      </w:r>
      <w:r w:rsidR="00B04BE6" w:rsidRPr="00D77B2A">
        <w:rPr>
          <w:rFonts w:asciiTheme="minorHAnsi" w:hAnsiTheme="minorHAnsi"/>
          <w:sz w:val="24"/>
          <w:szCs w:val="24"/>
        </w:rPr>
        <w:t xml:space="preserve"> or ~</w:t>
      </w:r>
      <w:r w:rsidR="00D77B2A" w:rsidRPr="00D77B2A">
        <w:rPr>
          <w:rFonts w:asciiTheme="minorHAnsi" w:hAnsiTheme="minorHAnsi"/>
          <w:sz w:val="24"/>
          <w:szCs w:val="24"/>
        </w:rPr>
        <w:t>100,000</w:t>
      </w:r>
      <w:r w:rsidR="00674945" w:rsidRPr="00D77B2A">
        <w:rPr>
          <w:rFonts w:asciiTheme="minorHAnsi" w:hAnsiTheme="minorHAnsi"/>
          <w:sz w:val="24"/>
          <w:szCs w:val="24"/>
        </w:rPr>
        <w:t xml:space="preserve"> </w:t>
      </w:r>
      <w:r w:rsidR="00BF0D2A" w:rsidRPr="00D77B2A">
        <w:rPr>
          <w:rFonts w:asciiTheme="minorHAnsi" w:hAnsiTheme="minorHAnsi"/>
          <w:sz w:val="24"/>
          <w:szCs w:val="24"/>
        </w:rPr>
        <w:t>gallons</w:t>
      </w:r>
    </w:p>
    <w:p w14:paraId="00C73AA6" w14:textId="2BD7623D" w:rsidR="00810BE6" w:rsidRPr="00960C3A" w:rsidRDefault="00810BE6" w:rsidP="003745AB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960C3A">
        <w:rPr>
          <w:rFonts w:asciiTheme="minorHAnsi" w:hAnsiTheme="minorHAnsi"/>
          <w:sz w:val="24"/>
          <w:szCs w:val="24"/>
        </w:rPr>
        <w:t xml:space="preserve">Gravity Tank: </w:t>
      </w:r>
      <w:r w:rsidR="003745AB" w:rsidRPr="00960C3A">
        <w:rPr>
          <w:rFonts w:asciiTheme="minorHAnsi" w:hAnsiTheme="minorHAnsi"/>
          <w:sz w:val="24"/>
          <w:szCs w:val="24"/>
        </w:rPr>
        <w:tab/>
      </w:r>
      <w:r w:rsidRPr="00960C3A">
        <w:rPr>
          <w:rFonts w:asciiTheme="minorHAnsi" w:hAnsiTheme="minorHAnsi"/>
          <w:sz w:val="24"/>
          <w:szCs w:val="24"/>
        </w:rPr>
        <w:t>empty</w:t>
      </w:r>
    </w:p>
    <w:p w14:paraId="2297FF2C" w14:textId="11D2052C" w:rsidR="00AF3B6C" w:rsidRPr="00173279" w:rsidRDefault="00810BE6" w:rsidP="003745AB">
      <w:pPr>
        <w:tabs>
          <w:tab w:val="left" w:pos="4590"/>
        </w:tabs>
        <w:ind w:left="720"/>
        <w:rPr>
          <w:rFonts w:asciiTheme="minorHAnsi" w:hAnsiTheme="minorHAnsi"/>
          <w:sz w:val="24"/>
          <w:szCs w:val="24"/>
        </w:rPr>
      </w:pPr>
      <w:r w:rsidRPr="00960C3A">
        <w:rPr>
          <w:rFonts w:asciiTheme="minorHAnsi" w:hAnsiTheme="minorHAnsi"/>
          <w:sz w:val="24"/>
          <w:szCs w:val="24"/>
        </w:rPr>
        <w:t>Settling Tank:</w:t>
      </w:r>
      <w:r w:rsidR="003745AB" w:rsidRPr="00960C3A">
        <w:rPr>
          <w:rFonts w:asciiTheme="minorHAnsi" w:hAnsiTheme="minorHAnsi"/>
          <w:sz w:val="24"/>
          <w:szCs w:val="24"/>
        </w:rPr>
        <w:tab/>
      </w:r>
      <w:r w:rsidR="00E56A72">
        <w:rPr>
          <w:rFonts w:asciiTheme="minorHAnsi" w:hAnsiTheme="minorHAnsi"/>
          <w:sz w:val="24"/>
          <w:szCs w:val="24"/>
        </w:rPr>
        <w:t>~1.5</w:t>
      </w:r>
      <w:r w:rsidR="0007328F" w:rsidRPr="00960C3A">
        <w:rPr>
          <w:rFonts w:asciiTheme="minorHAnsi" w:hAnsiTheme="minorHAnsi"/>
          <w:sz w:val="24"/>
          <w:szCs w:val="24"/>
        </w:rPr>
        <w:t xml:space="preserve"> feet</w:t>
      </w:r>
    </w:p>
    <w:p w14:paraId="15DB33C0" w14:textId="77777777" w:rsidR="00185D6B" w:rsidRDefault="00185D6B" w:rsidP="00DD55A4">
      <w:pPr>
        <w:rPr>
          <w:rFonts w:asciiTheme="minorHAnsi" w:hAnsiTheme="minorHAnsi"/>
          <w:sz w:val="24"/>
          <w:szCs w:val="24"/>
        </w:rPr>
      </w:pPr>
    </w:p>
    <w:p w14:paraId="7AB03DA8" w14:textId="77777777" w:rsidR="00810BE6" w:rsidRPr="00FA162C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3C0B7A">
        <w:rPr>
          <w:rFonts w:asciiTheme="minorHAnsi" w:hAnsiTheme="minorHAnsi"/>
          <w:b/>
          <w:color w:val="005A9E"/>
          <w:sz w:val="32"/>
          <w:szCs w:val="32"/>
        </w:rPr>
        <w:t>Sightseeing Boats</w:t>
      </w:r>
    </w:p>
    <w:p w14:paraId="0A269368" w14:textId="20BE55BF" w:rsidR="00701F7B" w:rsidRDefault="00A64482" w:rsidP="00DD55A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No sightseeing boats were observed this month.</w:t>
      </w:r>
    </w:p>
    <w:p w14:paraId="68AAEFB2" w14:textId="77777777" w:rsidR="0040000C" w:rsidRPr="0040000C" w:rsidRDefault="0040000C" w:rsidP="00DD55A4">
      <w:pPr>
        <w:rPr>
          <w:rFonts w:asciiTheme="minorHAnsi" w:hAnsiTheme="minorHAnsi"/>
          <w:sz w:val="24"/>
          <w:szCs w:val="24"/>
        </w:rPr>
      </w:pPr>
    </w:p>
    <w:p w14:paraId="78592660" w14:textId="3D82A8A4" w:rsidR="00810BE6" w:rsidRDefault="00810BE6" w:rsidP="00DD55A4">
      <w:pPr>
        <w:rPr>
          <w:rFonts w:asciiTheme="minorHAnsi" w:hAnsiTheme="minorHAnsi"/>
          <w:b/>
          <w:color w:val="005A9E"/>
          <w:sz w:val="32"/>
          <w:szCs w:val="32"/>
        </w:rPr>
      </w:pPr>
      <w:r w:rsidRPr="00BA1957">
        <w:rPr>
          <w:rFonts w:asciiTheme="minorHAnsi" w:hAnsiTheme="minorHAnsi"/>
          <w:b/>
          <w:color w:val="005A9E"/>
          <w:sz w:val="32"/>
          <w:szCs w:val="32"/>
        </w:rPr>
        <w:t>Non-breeding birds</w:t>
      </w:r>
    </w:p>
    <w:p w14:paraId="73B88D9E" w14:textId="35C0360F" w:rsidR="00FA162C" w:rsidRPr="00BB1583" w:rsidRDefault="001245D6" w:rsidP="00DD55A4">
      <w:pPr>
        <w:rPr>
          <w:rFonts w:asciiTheme="minorHAnsi" w:hAnsiTheme="minorHAnsi"/>
          <w:color w:val="005A9E"/>
          <w:sz w:val="32"/>
          <w:szCs w:val="32"/>
        </w:rPr>
      </w:pPr>
      <w:r>
        <w:rPr>
          <w:rFonts w:asciiTheme="minorHAnsi" w:hAnsiTheme="minorHAnsi"/>
          <w:sz w:val="24"/>
          <w:szCs w:val="24"/>
        </w:rPr>
        <w:t xml:space="preserve">Pacific Loon, </w:t>
      </w:r>
      <w:r w:rsidR="004245C8">
        <w:rPr>
          <w:rFonts w:asciiTheme="minorHAnsi" w:hAnsiTheme="minorHAnsi"/>
          <w:sz w:val="24"/>
          <w:szCs w:val="24"/>
        </w:rPr>
        <w:t>Eared Grebe</w:t>
      </w:r>
      <w:r w:rsidR="003A25A3">
        <w:rPr>
          <w:rFonts w:asciiTheme="minorHAnsi" w:hAnsiTheme="minorHAnsi"/>
          <w:sz w:val="24"/>
          <w:szCs w:val="24"/>
        </w:rPr>
        <w:t>,</w:t>
      </w:r>
      <w:r w:rsidR="004245C8">
        <w:rPr>
          <w:rFonts w:asciiTheme="minorHAnsi" w:hAnsiTheme="minorHAnsi"/>
          <w:sz w:val="24"/>
          <w:szCs w:val="24"/>
        </w:rPr>
        <w:t xml:space="preserve"> </w:t>
      </w:r>
      <w:r w:rsidR="00DA03D2">
        <w:rPr>
          <w:rFonts w:asciiTheme="minorHAnsi" w:hAnsiTheme="minorHAnsi"/>
          <w:sz w:val="24"/>
          <w:szCs w:val="24"/>
        </w:rPr>
        <w:t xml:space="preserve">Western Grebe, Black-footed Albatross, Northern Fulmar, </w:t>
      </w:r>
      <w:r w:rsidR="00BE434C">
        <w:rPr>
          <w:rFonts w:asciiTheme="minorHAnsi" w:hAnsiTheme="minorHAnsi"/>
          <w:sz w:val="24"/>
          <w:szCs w:val="24"/>
        </w:rPr>
        <w:t>Sooty Shearwater,</w:t>
      </w:r>
      <w:r w:rsidR="00DA03D2">
        <w:rPr>
          <w:rFonts w:asciiTheme="minorHAnsi" w:hAnsiTheme="minorHAnsi"/>
          <w:sz w:val="24"/>
          <w:szCs w:val="24"/>
        </w:rPr>
        <w:t xml:space="preserve"> </w:t>
      </w:r>
      <w:r w:rsidR="00DA03D2" w:rsidRPr="00DA03D2">
        <w:rPr>
          <w:rFonts w:asciiTheme="minorHAnsi" w:hAnsiTheme="minorHAnsi"/>
          <w:b/>
          <w:sz w:val="24"/>
          <w:szCs w:val="24"/>
        </w:rPr>
        <w:t>Masked Booby,</w:t>
      </w:r>
      <w:r w:rsidR="00315527">
        <w:rPr>
          <w:rFonts w:asciiTheme="minorHAnsi" w:hAnsiTheme="minorHAnsi"/>
          <w:sz w:val="24"/>
          <w:szCs w:val="24"/>
        </w:rPr>
        <w:t xml:space="preserve"> </w:t>
      </w:r>
      <w:r w:rsidR="005D5DD2" w:rsidRPr="00B4273A">
        <w:rPr>
          <w:rFonts w:asciiTheme="minorHAnsi" w:hAnsiTheme="minorHAnsi"/>
          <w:sz w:val="24"/>
          <w:szCs w:val="24"/>
        </w:rPr>
        <w:t>Brown Booby,</w:t>
      </w:r>
      <w:r w:rsidR="009F007F">
        <w:rPr>
          <w:rFonts w:asciiTheme="minorHAnsi" w:hAnsiTheme="minorHAnsi"/>
          <w:sz w:val="24"/>
          <w:szCs w:val="24"/>
        </w:rPr>
        <w:t xml:space="preserve"> </w:t>
      </w:r>
      <w:r w:rsidR="00DA03D2">
        <w:rPr>
          <w:rFonts w:asciiTheme="minorHAnsi" w:hAnsiTheme="minorHAnsi"/>
          <w:sz w:val="24"/>
          <w:szCs w:val="24"/>
        </w:rPr>
        <w:t>Northern Gannet,</w:t>
      </w:r>
      <w:r w:rsidR="004245C8">
        <w:rPr>
          <w:rFonts w:asciiTheme="minorHAnsi" w:hAnsiTheme="minorHAnsi"/>
          <w:sz w:val="24"/>
          <w:szCs w:val="24"/>
        </w:rPr>
        <w:t xml:space="preserve"> </w:t>
      </w:r>
      <w:r w:rsidR="0000304C" w:rsidRPr="00B4273A">
        <w:rPr>
          <w:rFonts w:asciiTheme="minorHAnsi" w:hAnsiTheme="minorHAnsi"/>
          <w:sz w:val="24"/>
          <w:szCs w:val="24"/>
        </w:rPr>
        <w:t>Brown Pelican,</w:t>
      </w:r>
      <w:r w:rsidR="00C571DF">
        <w:rPr>
          <w:rFonts w:asciiTheme="minorHAnsi" w:hAnsiTheme="minorHAnsi"/>
          <w:sz w:val="24"/>
          <w:szCs w:val="24"/>
        </w:rPr>
        <w:t xml:space="preserve"> </w:t>
      </w:r>
      <w:r w:rsidR="00E30133">
        <w:rPr>
          <w:rFonts w:asciiTheme="minorHAnsi" w:hAnsiTheme="minorHAnsi"/>
          <w:sz w:val="24"/>
          <w:szCs w:val="24"/>
        </w:rPr>
        <w:t xml:space="preserve">Canada Goose, </w:t>
      </w:r>
      <w:r w:rsidR="00CE191E">
        <w:rPr>
          <w:rFonts w:asciiTheme="minorHAnsi" w:hAnsiTheme="minorHAnsi"/>
          <w:sz w:val="24"/>
          <w:szCs w:val="24"/>
        </w:rPr>
        <w:t xml:space="preserve">Surf </w:t>
      </w:r>
      <w:r w:rsidR="00CE191E" w:rsidRPr="00E30133">
        <w:rPr>
          <w:rFonts w:asciiTheme="minorHAnsi" w:hAnsiTheme="minorHAnsi"/>
          <w:sz w:val="24"/>
          <w:szCs w:val="24"/>
        </w:rPr>
        <w:t xml:space="preserve">Scoter, </w:t>
      </w:r>
      <w:r w:rsidR="00CA6975" w:rsidRPr="00E30133">
        <w:rPr>
          <w:rFonts w:asciiTheme="minorHAnsi" w:hAnsiTheme="minorHAnsi"/>
          <w:sz w:val="24"/>
          <w:szCs w:val="24"/>
        </w:rPr>
        <w:t>Peregrine</w:t>
      </w:r>
      <w:r w:rsidR="00CA6975" w:rsidRPr="00B4273A">
        <w:rPr>
          <w:rFonts w:asciiTheme="minorHAnsi" w:hAnsiTheme="minorHAnsi"/>
          <w:sz w:val="24"/>
          <w:szCs w:val="24"/>
        </w:rPr>
        <w:t xml:space="preserve"> Falco</w:t>
      </w:r>
      <w:r w:rsidR="007B5EB3" w:rsidRPr="00B4273A">
        <w:rPr>
          <w:rFonts w:asciiTheme="minorHAnsi" w:hAnsiTheme="minorHAnsi"/>
          <w:sz w:val="24"/>
          <w:szCs w:val="24"/>
        </w:rPr>
        <w:t>n,</w:t>
      </w:r>
      <w:r w:rsidR="004A78E1" w:rsidRPr="00B4273A">
        <w:rPr>
          <w:rFonts w:asciiTheme="minorHAnsi" w:hAnsiTheme="minorHAnsi"/>
          <w:sz w:val="24"/>
          <w:szCs w:val="24"/>
        </w:rPr>
        <w:t xml:space="preserve"> </w:t>
      </w:r>
      <w:r w:rsidR="00BB1583">
        <w:rPr>
          <w:rFonts w:asciiTheme="minorHAnsi" w:hAnsiTheme="minorHAnsi"/>
          <w:sz w:val="24"/>
          <w:szCs w:val="24"/>
        </w:rPr>
        <w:t xml:space="preserve">Wandering Tattler, </w:t>
      </w:r>
      <w:r w:rsidR="00CE191E">
        <w:rPr>
          <w:rFonts w:asciiTheme="minorHAnsi" w:hAnsiTheme="minorHAnsi"/>
          <w:sz w:val="24"/>
          <w:szCs w:val="24"/>
        </w:rPr>
        <w:t xml:space="preserve">Spotted Sandpiper, Whimbrel, Ruddy Turnstone, </w:t>
      </w:r>
      <w:r w:rsidR="00BB1583">
        <w:rPr>
          <w:rFonts w:asciiTheme="minorHAnsi" w:hAnsiTheme="minorHAnsi"/>
          <w:sz w:val="24"/>
          <w:szCs w:val="24"/>
        </w:rPr>
        <w:t xml:space="preserve">Black Turnstone, </w:t>
      </w:r>
      <w:r w:rsidR="00C571DF" w:rsidRPr="003F79E8">
        <w:rPr>
          <w:rFonts w:asciiTheme="minorHAnsi" w:hAnsiTheme="minorHAnsi"/>
          <w:sz w:val="24"/>
          <w:szCs w:val="24"/>
        </w:rPr>
        <w:t>Rock</w:t>
      </w:r>
      <w:r w:rsidR="00CE191E" w:rsidRPr="003F79E8">
        <w:rPr>
          <w:rFonts w:asciiTheme="minorHAnsi" w:hAnsiTheme="minorHAnsi"/>
          <w:sz w:val="24"/>
          <w:szCs w:val="24"/>
        </w:rPr>
        <w:t xml:space="preserve"> Sandpiper</w:t>
      </w:r>
      <w:r w:rsidR="00C571DF">
        <w:rPr>
          <w:rFonts w:asciiTheme="minorHAnsi" w:hAnsiTheme="minorHAnsi"/>
          <w:sz w:val="24"/>
          <w:szCs w:val="24"/>
        </w:rPr>
        <w:t xml:space="preserve">, </w:t>
      </w:r>
      <w:r w:rsidR="00CE191E" w:rsidRPr="00F06CF0">
        <w:rPr>
          <w:rFonts w:asciiTheme="minorHAnsi" w:hAnsiTheme="minorHAnsi"/>
          <w:sz w:val="24"/>
          <w:szCs w:val="24"/>
        </w:rPr>
        <w:t xml:space="preserve">California Gull, </w:t>
      </w:r>
      <w:r w:rsidR="00C571DF" w:rsidRPr="00F06CF0">
        <w:rPr>
          <w:rFonts w:asciiTheme="minorHAnsi" w:hAnsiTheme="minorHAnsi"/>
          <w:sz w:val="24"/>
          <w:szCs w:val="24"/>
        </w:rPr>
        <w:t>Herring Gull, Iceland</w:t>
      </w:r>
      <w:r w:rsidR="00A4359C" w:rsidRPr="00F06CF0">
        <w:rPr>
          <w:rFonts w:asciiTheme="minorHAnsi" w:hAnsiTheme="minorHAnsi"/>
          <w:sz w:val="24"/>
          <w:szCs w:val="24"/>
        </w:rPr>
        <w:t xml:space="preserve"> (Thayer’s)</w:t>
      </w:r>
      <w:r w:rsidR="00C571DF" w:rsidRPr="00F06CF0">
        <w:rPr>
          <w:rFonts w:asciiTheme="minorHAnsi" w:hAnsiTheme="minorHAnsi"/>
          <w:sz w:val="24"/>
          <w:szCs w:val="24"/>
        </w:rPr>
        <w:t xml:space="preserve"> Gull, Glaucous-winged Gull, </w:t>
      </w:r>
      <w:r w:rsidR="002F541D" w:rsidRPr="00F06CF0">
        <w:rPr>
          <w:rFonts w:asciiTheme="minorHAnsi" w:hAnsiTheme="minorHAnsi"/>
          <w:sz w:val="24"/>
          <w:szCs w:val="24"/>
        </w:rPr>
        <w:t>Glaucous Gull,</w:t>
      </w:r>
      <w:r>
        <w:rPr>
          <w:rFonts w:asciiTheme="minorHAnsi" w:hAnsiTheme="minorHAnsi"/>
          <w:sz w:val="24"/>
          <w:szCs w:val="24"/>
        </w:rPr>
        <w:t xml:space="preserve"> Black-legged Kittiwake, </w:t>
      </w:r>
      <w:r w:rsidR="0054176B">
        <w:rPr>
          <w:rFonts w:asciiTheme="minorHAnsi" w:hAnsiTheme="minorHAnsi"/>
          <w:sz w:val="24"/>
          <w:szCs w:val="24"/>
        </w:rPr>
        <w:t xml:space="preserve">Ancient </w:t>
      </w:r>
      <w:proofErr w:type="spellStart"/>
      <w:r w:rsidR="0054176B">
        <w:rPr>
          <w:rFonts w:asciiTheme="minorHAnsi" w:hAnsiTheme="minorHAnsi"/>
          <w:sz w:val="24"/>
          <w:szCs w:val="24"/>
        </w:rPr>
        <w:t>Murrelet</w:t>
      </w:r>
      <w:proofErr w:type="spellEnd"/>
      <w:r w:rsidR="0054176B">
        <w:rPr>
          <w:rFonts w:asciiTheme="minorHAnsi" w:hAnsiTheme="minorHAnsi"/>
          <w:sz w:val="24"/>
          <w:szCs w:val="24"/>
        </w:rPr>
        <w:t xml:space="preserve">, Eurasian Collared-Dove, </w:t>
      </w:r>
      <w:r w:rsidR="002F541D" w:rsidRPr="00F06CF0">
        <w:rPr>
          <w:rFonts w:asciiTheme="minorHAnsi" w:hAnsiTheme="minorHAnsi"/>
          <w:sz w:val="24"/>
          <w:szCs w:val="24"/>
        </w:rPr>
        <w:t>Barn Ow</w:t>
      </w:r>
      <w:r w:rsidR="003A25A3" w:rsidRPr="00F06CF0">
        <w:rPr>
          <w:rFonts w:asciiTheme="minorHAnsi" w:hAnsiTheme="minorHAnsi"/>
          <w:sz w:val="24"/>
          <w:szCs w:val="24"/>
        </w:rPr>
        <w:t xml:space="preserve">l, Burrowing Owl, </w:t>
      </w:r>
      <w:r>
        <w:rPr>
          <w:rFonts w:asciiTheme="minorHAnsi" w:hAnsiTheme="minorHAnsi"/>
          <w:sz w:val="24"/>
          <w:szCs w:val="24"/>
        </w:rPr>
        <w:t>Northern Saw-whet Owl,</w:t>
      </w:r>
      <w:r w:rsidR="0054176B">
        <w:rPr>
          <w:rFonts w:asciiTheme="minorHAnsi" w:hAnsiTheme="minorHAnsi"/>
          <w:sz w:val="24"/>
          <w:szCs w:val="24"/>
        </w:rPr>
        <w:t xml:space="preserve"> Anna’s Hummingbird, Northern Flicker (Red-shafted),</w:t>
      </w:r>
      <w:r>
        <w:rPr>
          <w:rFonts w:asciiTheme="minorHAnsi" w:hAnsiTheme="minorHAnsi"/>
          <w:sz w:val="24"/>
          <w:szCs w:val="24"/>
        </w:rPr>
        <w:t xml:space="preserve"> </w:t>
      </w:r>
      <w:r w:rsidR="0008549F">
        <w:rPr>
          <w:rFonts w:asciiTheme="minorHAnsi" w:hAnsiTheme="minorHAnsi"/>
          <w:sz w:val="24"/>
          <w:szCs w:val="24"/>
        </w:rPr>
        <w:t>Black Phoebe</w:t>
      </w:r>
      <w:r w:rsidR="002F541D">
        <w:rPr>
          <w:rFonts w:asciiTheme="minorHAnsi" w:hAnsiTheme="minorHAnsi"/>
          <w:sz w:val="24"/>
          <w:szCs w:val="24"/>
        </w:rPr>
        <w:t>,</w:t>
      </w:r>
      <w:r w:rsidR="0054176B">
        <w:rPr>
          <w:rFonts w:asciiTheme="minorHAnsi" w:hAnsiTheme="minorHAnsi"/>
          <w:sz w:val="24"/>
          <w:szCs w:val="24"/>
        </w:rPr>
        <w:t xml:space="preserve"> Say’s Phoebe,</w:t>
      </w:r>
      <w:r w:rsidR="002F541D">
        <w:rPr>
          <w:rFonts w:asciiTheme="minorHAnsi" w:hAnsiTheme="minorHAnsi"/>
          <w:sz w:val="24"/>
          <w:szCs w:val="24"/>
        </w:rPr>
        <w:t xml:space="preserve"> Rock Wren,</w:t>
      </w:r>
      <w:r w:rsidR="0054176B">
        <w:rPr>
          <w:rFonts w:asciiTheme="minorHAnsi" w:hAnsiTheme="minorHAnsi"/>
          <w:sz w:val="24"/>
          <w:szCs w:val="24"/>
        </w:rPr>
        <w:t xml:space="preserve"> Golden-crowned Kinglet, Ruby-crowned Kinglet,</w:t>
      </w:r>
      <w:r w:rsidR="002F541D">
        <w:rPr>
          <w:rFonts w:asciiTheme="minorHAnsi" w:hAnsiTheme="minorHAnsi"/>
          <w:sz w:val="24"/>
          <w:szCs w:val="24"/>
        </w:rPr>
        <w:t xml:space="preserve"> Hermit Thrush,</w:t>
      </w:r>
      <w:r w:rsidR="0054176B">
        <w:rPr>
          <w:rFonts w:asciiTheme="minorHAnsi" w:hAnsiTheme="minorHAnsi"/>
          <w:sz w:val="24"/>
          <w:szCs w:val="24"/>
        </w:rPr>
        <w:t xml:space="preserve"> American Robin, European Starling, Orange-crowned Warbler,</w:t>
      </w:r>
      <w:r w:rsidR="002F541D">
        <w:rPr>
          <w:rFonts w:asciiTheme="minorHAnsi" w:hAnsiTheme="minorHAnsi"/>
          <w:sz w:val="24"/>
          <w:szCs w:val="24"/>
        </w:rPr>
        <w:t xml:space="preserve"> Yellow-</w:t>
      </w:r>
      <w:proofErr w:type="spellStart"/>
      <w:r w:rsidR="002F541D">
        <w:rPr>
          <w:rFonts w:asciiTheme="minorHAnsi" w:hAnsiTheme="minorHAnsi"/>
          <w:sz w:val="24"/>
          <w:szCs w:val="24"/>
        </w:rPr>
        <w:t>rumped</w:t>
      </w:r>
      <w:proofErr w:type="spellEnd"/>
      <w:r w:rsidR="002F541D">
        <w:rPr>
          <w:rFonts w:asciiTheme="minorHAnsi" w:hAnsiTheme="minorHAnsi"/>
          <w:sz w:val="24"/>
          <w:szCs w:val="24"/>
        </w:rPr>
        <w:t xml:space="preserve"> </w:t>
      </w:r>
      <w:r w:rsidR="005E3B39">
        <w:rPr>
          <w:rFonts w:asciiTheme="minorHAnsi" w:hAnsiTheme="minorHAnsi"/>
          <w:sz w:val="24"/>
          <w:szCs w:val="24"/>
        </w:rPr>
        <w:t xml:space="preserve">(Audubon’s) </w:t>
      </w:r>
      <w:r w:rsidR="0054176B">
        <w:rPr>
          <w:rFonts w:asciiTheme="minorHAnsi" w:hAnsiTheme="minorHAnsi"/>
          <w:sz w:val="24"/>
          <w:szCs w:val="24"/>
        </w:rPr>
        <w:t>Warbler</w:t>
      </w:r>
      <w:r w:rsidR="00F3327F">
        <w:rPr>
          <w:rFonts w:asciiTheme="minorHAnsi" w:hAnsiTheme="minorHAnsi"/>
          <w:sz w:val="24"/>
          <w:szCs w:val="24"/>
        </w:rPr>
        <w:t>, Fox Sparrow, White-crowned S</w:t>
      </w:r>
      <w:r w:rsidR="00F06CF0">
        <w:rPr>
          <w:rFonts w:asciiTheme="minorHAnsi" w:hAnsiTheme="minorHAnsi"/>
          <w:sz w:val="24"/>
          <w:szCs w:val="24"/>
        </w:rPr>
        <w:t>parrow, Golden-crowned Sparrow</w:t>
      </w:r>
      <w:r w:rsidR="005E3B39">
        <w:rPr>
          <w:rFonts w:asciiTheme="minorHAnsi" w:hAnsiTheme="minorHAnsi"/>
          <w:sz w:val="24"/>
          <w:szCs w:val="24"/>
        </w:rPr>
        <w:t>,</w:t>
      </w:r>
      <w:r w:rsidR="00754321">
        <w:rPr>
          <w:rFonts w:asciiTheme="minorHAnsi" w:hAnsiTheme="minorHAnsi"/>
          <w:sz w:val="24"/>
          <w:szCs w:val="24"/>
        </w:rPr>
        <w:t xml:space="preserve"> </w:t>
      </w:r>
      <w:r w:rsidR="0054176B">
        <w:rPr>
          <w:rFonts w:asciiTheme="minorHAnsi" w:hAnsiTheme="minorHAnsi"/>
          <w:sz w:val="24"/>
          <w:szCs w:val="24"/>
        </w:rPr>
        <w:t xml:space="preserve">Oregon Junco, </w:t>
      </w:r>
      <w:r w:rsidR="00F06CF0">
        <w:rPr>
          <w:rFonts w:asciiTheme="minorHAnsi" w:hAnsiTheme="minorHAnsi"/>
          <w:sz w:val="24"/>
          <w:szCs w:val="24"/>
        </w:rPr>
        <w:t>Western Meadowlark</w:t>
      </w:r>
    </w:p>
    <w:sectPr w:rsidR="00FA162C" w:rsidRPr="00BB1583" w:rsidSect="00326473">
      <w:type w:val="continuous"/>
      <w:pgSz w:w="12240" w:h="15840" w:code="1"/>
      <w:pgMar w:top="1440" w:right="1440" w:bottom="1080" w:left="1440" w:header="720" w:footer="288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6B5DFD" w14:textId="77777777" w:rsidR="00132B8B" w:rsidRDefault="00132B8B">
      <w:r>
        <w:separator/>
      </w:r>
    </w:p>
  </w:endnote>
  <w:endnote w:type="continuationSeparator" w:id="0">
    <w:p w14:paraId="449B7DC5" w14:textId="77777777" w:rsidR="00132B8B" w:rsidRDefault="00132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64C0EC" w14:textId="71CE9508" w:rsidR="00EB3838" w:rsidRPr="003851BB" w:rsidRDefault="00EB3838" w:rsidP="00642F76">
    <w:pPr>
      <w:pStyle w:val="Footer"/>
      <w:jc w:val="center"/>
      <w:rPr>
        <w:rFonts w:asciiTheme="minorHAnsi" w:hAnsiTheme="minorHAnsi" w:cstheme="minorHAnsi"/>
      </w:rPr>
    </w:pPr>
    <w:r w:rsidRPr="003851BB">
      <w:rPr>
        <w:rFonts w:asciiTheme="minorHAnsi" w:hAnsiTheme="minorHAnsi" w:cstheme="minorHAnsi"/>
      </w:rPr>
      <w:t>©</w:t>
    </w:r>
    <w:r w:rsidR="00E30133">
      <w:rPr>
        <w:rFonts w:asciiTheme="minorHAnsi" w:hAnsiTheme="minorHAnsi" w:cstheme="minorHAnsi"/>
      </w:rPr>
      <w:t xml:space="preserve"> 2020</w:t>
    </w:r>
    <w:r w:rsidRPr="003851BB">
      <w:rPr>
        <w:rFonts w:asciiTheme="minorHAnsi" w:hAnsiTheme="minorHAnsi" w:cstheme="minorHAnsi"/>
      </w:rPr>
      <w:t xml:space="preserve"> Point Blue Conservation Science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D38551" w14:textId="77777777" w:rsidR="00132B8B" w:rsidRDefault="00132B8B">
      <w:r>
        <w:separator/>
      </w:r>
    </w:p>
  </w:footnote>
  <w:footnote w:type="continuationSeparator" w:id="0">
    <w:p w14:paraId="4C2C0458" w14:textId="77777777" w:rsidR="00132B8B" w:rsidRDefault="00132B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D6D223" w14:textId="77777777" w:rsidR="00EB3838" w:rsidRDefault="00EB383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11485093" w14:textId="77777777" w:rsidR="00EB3838" w:rsidRDefault="00EB3838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4E9BB" w14:textId="77777777" w:rsidR="00EB3838" w:rsidRPr="00EA2E89" w:rsidRDefault="00EB3838">
    <w:pPr>
      <w:pStyle w:val="Header"/>
      <w:ind w:right="360"/>
      <w:rPr>
        <w:rFonts w:asciiTheme="minorHAnsi" w:hAnsiTheme="minorHAnsi" w:cstheme="minorHAnsi"/>
        <w:b/>
        <w:color w:val="005A9E"/>
        <w:sz w:val="24"/>
        <w:szCs w:val="24"/>
      </w:rPr>
    </w:pPr>
    <w:r w:rsidRPr="00EA2E89">
      <w:rPr>
        <w:rFonts w:asciiTheme="minorHAnsi" w:hAnsiTheme="minorHAnsi" w:cstheme="minorHAnsi"/>
        <w:b/>
        <w:color w:val="005A9E"/>
        <w:sz w:val="24"/>
        <w:szCs w:val="24"/>
      </w:rPr>
      <w:t xml:space="preserve">Point Blue Conservation Science </w:t>
    </w:r>
  </w:p>
  <w:p w14:paraId="6282390E" w14:textId="2B23A967" w:rsidR="00EB3838" w:rsidRPr="00EA2E89" w:rsidRDefault="00EB3838" w:rsidP="003A020C">
    <w:pPr>
      <w:pStyle w:val="Header"/>
      <w:framePr w:wrap="around" w:vAnchor="text" w:hAnchor="page" w:x="9676" w:y="23"/>
      <w:jc w:val="right"/>
      <w:rPr>
        <w:rStyle w:val="PageNumber"/>
        <w:rFonts w:asciiTheme="minorHAnsi" w:hAnsiTheme="minorHAnsi"/>
        <w:color w:val="005A9E"/>
        <w:sz w:val="24"/>
        <w:szCs w:val="24"/>
      </w:rPr>
    </w:pPr>
    <w:r w:rsidRPr="00EA2E89">
      <w:rPr>
        <w:rFonts w:asciiTheme="minorHAnsi" w:hAnsiTheme="minorHAnsi" w:cstheme="minorHAnsi"/>
        <w:color w:val="005A9E"/>
        <w:spacing w:val="60"/>
        <w:sz w:val="24"/>
        <w:szCs w:val="24"/>
      </w:rPr>
      <w:t>Page</w:t>
    </w:r>
    <w:r w:rsidRPr="00EA2E89">
      <w:rPr>
        <w:rFonts w:asciiTheme="minorHAnsi" w:hAnsiTheme="minorHAnsi" w:cstheme="minorHAnsi"/>
        <w:color w:val="005A9E"/>
        <w:sz w:val="24"/>
        <w:szCs w:val="24"/>
      </w:rPr>
      <w:t xml:space="preserve"> | </w:t>
    </w:r>
    <w:r w:rsidRPr="00EA2E89">
      <w:rPr>
        <w:rFonts w:asciiTheme="minorHAnsi" w:hAnsiTheme="minorHAnsi" w:cstheme="minorHAnsi"/>
        <w:color w:val="005A9E"/>
        <w:sz w:val="24"/>
        <w:szCs w:val="24"/>
      </w:rPr>
      <w:fldChar w:fldCharType="begin"/>
    </w:r>
    <w:r w:rsidRPr="00EA2E89">
      <w:rPr>
        <w:rFonts w:asciiTheme="minorHAnsi" w:hAnsiTheme="minorHAnsi" w:cstheme="minorHAnsi"/>
        <w:color w:val="005A9E"/>
        <w:sz w:val="24"/>
        <w:szCs w:val="24"/>
      </w:rPr>
      <w:instrText xml:space="preserve"> PAGE   \* MERGEFORMAT </w:instrText>
    </w:r>
    <w:r w:rsidRPr="00EA2E89">
      <w:rPr>
        <w:rFonts w:asciiTheme="minorHAnsi" w:hAnsiTheme="minorHAnsi" w:cstheme="minorHAnsi"/>
        <w:color w:val="005A9E"/>
        <w:sz w:val="24"/>
        <w:szCs w:val="24"/>
      </w:rPr>
      <w:fldChar w:fldCharType="separate"/>
    </w:r>
    <w:r w:rsidR="00AE6DE4" w:rsidRPr="00AE6DE4">
      <w:rPr>
        <w:rFonts w:asciiTheme="minorHAnsi" w:hAnsiTheme="minorHAnsi" w:cstheme="minorHAnsi"/>
        <w:b/>
        <w:bCs/>
        <w:noProof/>
        <w:color w:val="005A9E"/>
        <w:sz w:val="24"/>
        <w:szCs w:val="24"/>
      </w:rPr>
      <w:t>2</w:t>
    </w:r>
    <w:r w:rsidRPr="00EA2E89">
      <w:rPr>
        <w:rFonts w:asciiTheme="minorHAnsi" w:hAnsiTheme="minorHAnsi" w:cstheme="minorHAnsi"/>
        <w:b/>
        <w:bCs/>
        <w:noProof/>
        <w:color w:val="005A9E"/>
        <w:sz w:val="24"/>
        <w:szCs w:val="24"/>
      </w:rPr>
      <w:fldChar w:fldCharType="end"/>
    </w:r>
  </w:p>
  <w:p w14:paraId="1E03179F" w14:textId="489EC1F0" w:rsidR="00EB3838" w:rsidRDefault="00EB3838">
    <w:pPr>
      <w:pStyle w:val="Header"/>
      <w:ind w:right="360"/>
      <w:rPr>
        <w:rFonts w:asciiTheme="minorHAnsi" w:hAnsiTheme="minorHAnsi" w:cstheme="minorHAnsi"/>
        <w:color w:val="005A9E"/>
        <w:sz w:val="24"/>
        <w:szCs w:val="24"/>
      </w:rPr>
    </w:pPr>
    <w:r w:rsidRPr="00EA2E89">
      <w:rPr>
        <w:rFonts w:asciiTheme="minorHAnsi" w:hAnsiTheme="minorHAnsi" w:cstheme="minorHAnsi"/>
        <w:color w:val="005A9E"/>
        <w:sz w:val="24"/>
        <w:szCs w:val="24"/>
      </w:rPr>
      <w:t xml:space="preserve">Farallon </w:t>
    </w:r>
    <w:r w:rsidR="0030116D">
      <w:rPr>
        <w:rFonts w:asciiTheme="minorHAnsi" w:hAnsiTheme="minorHAnsi" w:cstheme="minorHAnsi"/>
        <w:color w:val="005A9E"/>
        <w:sz w:val="24"/>
        <w:szCs w:val="24"/>
      </w:rPr>
      <w:t>I</w:t>
    </w:r>
    <w:r w:rsidR="00AF5905">
      <w:rPr>
        <w:rFonts w:asciiTheme="minorHAnsi" w:hAnsiTheme="minorHAnsi" w:cstheme="minorHAnsi"/>
        <w:color w:val="005A9E"/>
        <w:sz w:val="24"/>
        <w:szCs w:val="24"/>
      </w:rPr>
      <w:t>slands Monthly Report | March</w:t>
    </w:r>
    <w:r w:rsidR="00E30133">
      <w:rPr>
        <w:rFonts w:asciiTheme="minorHAnsi" w:hAnsiTheme="minorHAnsi" w:cstheme="minorHAnsi"/>
        <w:color w:val="005A9E"/>
        <w:sz w:val="24"/>
        <w:szCs w:val="24"/>
      </w:rPr>
      <w:t xml:space="preserve"> 2020</w:t>
    </w:r>
  </w:p>
  <w:p w14:paraId="510A60B1" w14:textId="77777777" w:rsidR="00EB3838" w:rsidRDefault="00EB3838">
    <w:pPr>
      <w:pStyle w:val="Header"/>
      <w:ind w:right="360"/>
      <w:rPr>
        <w:rFonts w:asciiTheme="minorHAnsi" w:hAnsiTheme="minorHAnsi" w:cstheme="minorHAnsi"/>
        <w:color w:val="005A9E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16CA9"/>
    <w:multiLevelType w:val="hybridMultilevel"/>
    <w:tmpl w:val="B3A08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D12F9"/>
    <w:multiLevelType w:val="hybridMultilevel"/>
    <w:tmpl w:val="091261CE"/>
    <w:lvl w:ilvl="0" w:tplc="BC0C954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D62DF9"/>
    <w:multiLevelType w:val="hybridMultilevel"/>
    <w:tmpl w:val="E4AC349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1936F8D"/>
    <w:multiLevelType w:val="hybridMultilevel"/>
    <w:tmpl w:val="92E25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3548C7"/>
    <w:multiLevelType w:val="hybridMultilevel"/>
    <w:tmpl w:val="63227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BC4576"/>
    <w:multiLevelType w:val="hybridMultilevel"/>
    <w:tmpl w:val="E4AC3498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E4C5070"/>
    <w:multiLevelType w:val="hybridMultilevel"/>
    <w:tmpl w:val="8876C206"/>
    <w:lvl w:ilvl="0" w:tplc="95DEE4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6923AE"/>
    <w:multiLevelType w:val="hybridMultilevel"/>
    <w:tmpl w:val="18E8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4F65F5"/>
    <w:multiLevelType w:val="multilevel"/>
    <w:tmpl w:val="3626BB8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181827"/>
    <w:multiLevelType w:val="hybridMultilevel"/>
    <w:tmpl w:val="67C20DA4"/>
    <w:lvl w:ilvl="0" w:tplc="8248A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3B3019"/>
    <w:multiLevelType w:val="hybridMultilevel"/>
    <w:tmpl w:val="74322A20"/>
    <w:lvl w:ilvl="0" w:tplc="452E51B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CF347B"/>
    <w:multiLevelType w:val="hybridMultilevel"/>
    <w:tmpl w:val="219E1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5107E1"/>
    <w:multiLevelType w:val="singleLevel"/>
    <w:tmpl w:val="DED2CE4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3" w15:restartNumberingAfterBreak="0">
    <w:nsid w:val="7463465D"/>
    <w:multiLevelType w:val="hybridMultilevel"/>
    <w:tmpl w:val="4BCC4EE8"/>
    <w:lvl w:ilvl="0" w:tplc="AC7A4D7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69C04B6"/>
    <w:multiLevelType w:val="hybridMultilevel"/>
    <w:tmpl w:val="C254AF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E37630"/>
    <w:multiLevelType w:val="singleLevel"/>
    <w:tmpl w:val="E2AEC6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12"/>
  </w:num>
  <w:num w:numId="2">
    <w:abstractNumId w:val="15"/>
  </w:num>
  <w:num w:numId="3">
    <w:abstractNumId w:val="10"/>
  </w:num>
  <w:num w:numId="4">
    <w:abstractNumId w:val="5"/>
  </w:num>
  <w:num w:numId="5">
    <w:abstractNumId w:val="2"/>
  </w:num>
  <w:num w:numId="6">
    <w:abstractNumId w:val="14"/>
  </w:num>
  <w:num w:numId="7">
    <w:abstractNumId w:val="1"/>
  </w:num>
  <w:num w:numId="8">
    <w:abstractNumId w:val="9"/>
  </w:num>
  <w:num w:numId="9">
    <w:abstractNumId w:val="6"/>
  </w:num>
  <w:num w:numId="10">
    <w:abstractNumId w:val="13"/>
  </w:num>
  <w:num w:numId="11">
    <w:abstractNumId w:val="8"/>
  </w:num>
  <w:num w:numId="12">
    <w:abstractNumId w:val="0"/>
  </w:num>
  <w:num w:numId="13">
    <w:abstractNumId w:val="3"/>
  </w:num>
  <w:num w:numId="14">
    <w:abstractNumId w:val="4"/>
  </w:num>
  <w:num w:numId="15">
    <w:abstractNumId w:val="11"/>
  </w:num>
  <w:num w:numId="16">
    <w:abstractNumId w:val="3"/>
  </w:num>
  <w:num w:numId="17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cChesney, Gerry">
    <w15:presenceInfo w15:providerId="AD" w15:userId="S-1-5-21-2589800181-1723214923-4271176276-130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displayHorizontalDrawingGridEvery w:val="0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F87"/>
    <w:rsid w:val="00000719"/>
    <w:rsid w:val="000012B9"/>
    <w:rsid w:val="0000304C"/>
    <w:rsid w:val="0000503B"/>
    <w:rsid w:val="00006173"/>
    <w:rsid w:val="00007275"/>
    <w:rsid w:val="000118A5"/>
    <w:rsid w:val="00011F3C"/>
    <w:rsid w:val="000123E8"/>
    <w:rsid w:val="000134E0"/>
    <w:rsid w:val="000140BB"/>
    <w:rsid w:val="00015797"/>
    <w:rsid w:val="000161A2"/>
    <w:rsid w:val="00017423"/>
    <w:rsid w:val="00017D5D"/>
    <w:rsid w:val="000208FD"/>
    <w:rsid w:val="00021D0A"/>
    <w:rsid w:val="00022A7A"/>
    <w:rsid w:val="00022C19"/>
    <w:rsid w:val="00024322"/>
    <w:rsid w:val="00024B36"/>
    <w:rsid w:val="00026DD2"/>
    <w:rsid w:val="00026E69"/>
    <w:rsid w:val="00030210"/>
    <w:rsid w:val="00030CE6"/>
    <w:rsid w:val="00034BF0"/>
    <w:rsid w:val="00041295"/>
    <w:rsid w:val="00041655"/>
    <w:rsid w:val="0004337F"/>
    <w:rsid w:val="00044577"/>
    <w:rsid w:val="00045870"/>
    <w:rsid w:val="00046F10"/>
    <w:rsid w:val="000511E3"/>
    <w:rsid w:val="000514B8"/>
    <w:rsid w:val="00053619"/>
    <w:rsid w:val="0005378A"/>
    <w:rsid w:val="000541F9"/>
    <w:rsid w:val="00055AD3"/>
    <w:rsid w:val="00055F5F"/>
    <w:rsid w:val="000562AE"/>
    <w:rsid w:val="00061DDE"/>
    <w:rsid w:val="000623D2"/>
    <w:rsid w:val="00064D07"/>
    <w:rsid w:val="00066BC1"/>
    <w:rsid w:val="000674EB"/>
    <w:rsid w:val="00067CAC"/>
    <w:rsid w:val="0007012D"/>
    <w:rsid w:val="00070A67"/>
    <w:rsid w:val="0007250C"/>
    <w:rsid w:val="0007328F"/>
    <w:rsid w:val="00073FC8"/>
    <w:rsid w:val="00074B87"/>
    <w:rsid w:val="00074E8D"/>
    <w:rsid w:val="00074EC7"/>
    <w:rsid w:val="00075F1C"/>
    <w:rsid w:val="00076413"/>
    <w:rsid w:val="00076F90"/>
    <w:rsid w:val="00077558"/>
    <w:rsid w:val="00077822"/>
    <w:rsid w:val="000806A1"/>
    <w:rsid w:val="000809A5"/>
    <w:rsid w:val="00080CA5"/>
    <w:rsid w:val="0008417E"/>
    <w:rsid w:val="00084543"/>
    <w:rsid w:val="00084F2B"/>
    <w:rsid w:val="00085253"/>
    <w:rsid w:val="000853D7"/>
    <w:rsid w:val="0008549F"/>
    <w:rsid w:val="00085F01"/>
    <w:rsid w:val="000873F9"/>
    <w:rsid w:val="00087994"/>
    <w:rsid w:val="00087DF5"/>
    <w:rsid w:val="000901AF"/>
    <w:rsid w:val="00093995"/>
    <w:rsid w:val="00094464"/>
    <w:rsid w:val="000945DC"/>
    <w:rsid w:val="00095911"/>
    <w:rsid w:val="000977DA"/>
    <w:rsid w:val="000A08C6"/>
    <w:rsid w:val="000A156E"/>
    <w:rsid w:val="000A40C0"/>
    <w:rsid w:val="000A43D7"/>
    <w:rsid w:val="000A5311"/>
    <w:rsid w:val="000A56DF"/>
    <w:rsid w:val="000A6367"/>
    <w:rsid w:val="000B1494"/>
    <w:rsid w:val="000B23A0"/>
    <w:rsid w:val="000B2A62"/>
    <w:rsid w:val="000B30AA"/>
    <w:rsid w:val="000B354F"/>
    <w:rsid w:val="000B3A4F"/>
    <w:rsid w:val="000B441F"/>
    <w:rsid w:val="000B465C"/>
    <w:rsid w:val="000B6541"/>
    <w:rsid w:val="000B687F"/>
    <w:rsid w:val="000B6FCE"/>
    <w:rsid w:val="000B716D"/>
    <w:rsid w:val="000C08C2"/>
    <w:rsid w:val="000C116B"/>
    <w:rsid w:val="000C441E"/>
    <w:rsid w:val="000C6925"/>
    <w:rsid w:val="000C77E4"/>
    <w:rsid w:val="000D3AEC"/>
    <w:rsid w:val="000D4983"/>
    <w:rsid w:val="000E043B"/>
    <w:rsid w:val="000E0823"/>
    <w:rsid w:val="000E0F9F"/>
    <w:rsid w:val="000E6C5F"/>
    <w:rsid w:val="000E764E"/>
    <w:rsid w:val="000F181E"/>
    <w:rsid w:val="000F18CF"/>
    <w:rsid w:val="000F26F8"/>
    <w:rsid w:val="000F3C91"/>
    <w:rsid w:val="000F44C3"/>
    <w:rsid w:val="000F4A45"/>
    <w:rsid w:val="000F4DBB"/>
    <w:rsid w:val="000F6114"/>
    <w:rsid w:val="000F7440"/>
    <w:rsid w:val="00100E26"/>
    <w:rsid w:val="0010106F"/>
    <w:rsid w:val="00101AF2"/>
    <w:rsid w:val="001035F1"/>
    <w:rsid w:val="00103FC4"/>
    <w:rsid w:val="00104AF1"/>
    <w:rsid w:val="0010599E"/>
    <w:rsid w:val="00106AB0"/>
    <w:rsid w:val="00111B8C"/>
    <w:rsid w:val="0011234E"/>
    <w:rsid w:val="00112404"/>
    <w:rsid w:val="00112A0C"/>
    <w:rsid w:val="00114B68"/>
    <w:rsid w:val="001151E8"/>
    <w:rsid w:val="00115514"/>
    <w:rsid w:val="00115E20"/>
    <w:rsid w:val="00115FA0"/>
    <w:rsid w:val="00116948"/>
    <w:rsid w:val="00116997"/>
    <w:rsid w:val="00117459"/>
    <w:rsid w:val="0011757D"/>
    <w:rsid w:val="001179DE"/>
    <w:rsid w:val="00117D0E"/>
    <w:rsid w:val="00121625"/>
    <w:rsid w:val="00121AE6"/>
    <w:rsid w:val="00121BF1"/>
    <w:rsid w:val="00123644"/>
    <w:rsid w:val="00123929"/>
    <w:rsid w:val="0012410E"/>
    <w:rsid w:val="001241F4"/>
    <w:rsid w:val="001245D6"/>
    <w:rsid w:val="001252FA"/>
    <w:rsid w:val="00125FAA"/>
    <w:rsid w:val="001260E1"/>
    <w:rsid w:val="001268D5"/>
    <w:rsid w:val="001272F2"/>
    <w:rsid w:val="00130377"/>
    <w:rsid w:val="00131A72"/>
    <w:rsid w:val="00132817"/>
    <w:rsid w:val="00132B8B"/>
    <w:rsid w:val="001333BA"/>
    <w:rsid w:val="00135267"/>
    <w:rsid w:val="00135A8F"/>
    <w:rsid w:val="001378FF"/>
    <w:rsid w:val="00137A26"/>
    <w:rsid w:val="0014200D"/>
    <w:rsid w:val="00142972"/>
    <w:rsid w:val="00144B2B"/>
    <w:rsid w:val="0014630D"/>
    <w:rsid w:val="001467F4"/>
    <w:rsid w:val="001472C7"/>
    <w:rsid w:val="00147D44"/>
    <w:rsid w:val="0015125E"/>
    <w:rsid w:val="0015133E"/>
    <w:rsid w:val="00151D5D"/>
    <w:rsid w:val="00152075"/>
    <w:rsid w:val="0015245D"/>
    <w:rsid w:val="001525D1"/>
    <w:rsid w:val="0015392A"/>
    <w:rsid w:val="00154DDB"/>
    <w:rsid w:val="0015570A"/>
    <w:rsid w:val="00155747"/>
    <w:rsid w:val="00156108"/>
    <w:rsid w:val="00157AF7"/>
    <w:rsid w:val="00157C16"/>
    <w:rsid w:val="001603F9"/>
    <w:rsid w:val="00160BDC"/>
    <w:rsid w:val="00160C7C"/>
    <w:rsid w:val="00161107"/>
    <w:rsid w:val="00161247"/>
    <w:rsid w:val="001632E3"/>
    <w:rsid w:val="001663AF"/>
    <w:rsid w:val="00166A59"/>
    <w:rsid w:val="00166D52"/>
    <w:rsid w:val="0016789B"/>
    <w:rsid w:val="00167B1A"/>
    <w:rsid w:val="00170749"/>
    <w:rsid w:val="00171A92"/>
    <w:rsid w:val="00171D4B"/>
    <w:rsid w:val="00171FB1"/>
    <w:rsid w:val="0017219B"/>
    <w:rsid w:val="00173279"/>
    <w:rsid w:val="00173FF6"/>
    <w:rsid w:val="00174AB1"/>
    <w:rsid w:val="00174BF0"/>
    <w:rsid w:val="00177440"/>
    <w:rsid w:val="00180EC8"/>
    <w:rsid w:val="0018130E"/>
    <w:rsid w:val="001815D7"/>
    <w:rsid w:val="00181A1D"/>
    <w:rsid w:val="00182CFA"/>
    <w:rsid w:val="00182EDE"/>
    <w:rsid w:val="00185D19"/>
    <w:rsid w:val="00185D6B"/>
    <w:rsid w:val="00190408"/>
    <w:rsid w:val="001911D6"/>
    <w:rsid w:val="001920DC"/>
    <w:rsid w:val="0019214D"/>
    <w:rsid w:val="00193DB4"/>
    <w:rsid w:val="00194458"/>
    <w:rsid w:val="00194D25"/>
    <w:rsid w:val="00196108"/>
    <w:rsid w:val="001966AB"/>
    <w:rsid w:val="00196C59"/>
    <w:rsid w:val="001A0C10"/>
    <w:rsid w:val="001A1050"/>
    <w:rsid w:val="001A486D"/>
    <w:rsid w:val="001A6405"/>
    <w:rsid w:val="001A7924"/>
    <w:rsid w:val="001B171C"/>
    <w:rsid w:val="001B3770"/>
    <w:rsid w:val="001B3795"/>
    <w:rsid w:val="001B49D6"/>
    <w:rsid w:val="001B7C3D"/>
    <w:rsid w:val="001C012A"/>
    <w:rsid w:val="001C3627"/>
    <w:rsid w:val="001C3C96"/>
    <w:rsid w:val="001C405D"/>
    <w:rsid w:val="001C513D"/>
    <w:rsid w:val="001C6D60"/>
    <w:rsid w:val="001C6FA3"/>
    <w:rsid w:val="001C7208"/>
    <w:rsid w:val="001C7647"/>
    <w:rsid w:val="001D01C3"/>
    <w:rsid w:val="001D1838"/>
    <w:rsid w:val="001D2149"/>
    <w:rsid w:val="001D56ED"/>
    <w:rsid w:val="001D7349"/>
    <w:rsid w:val="001D751B"/>
    <w:rsid w:val="001D7707"/>
    <w:rsid w:val="001E04C5"/>
    <w:rsid w:val="001E1367"/>
    <w:rsid w:val="001E1C0B"/>
    <w:rsid w:val="001E201C"/>
    <w:rsid w:val="001E2357"/>
    <w:rsid w:val="001E3201"/>
    <w:rsid w:val="001E3D91"/>
    <w:rsid w:val="001E7C1F"/>
    <w:rsid w:val="001F1162"/>
    <w:rsid w:val="001F1D99"/>
    <w:rsid w:val="001F32AE"/>
    <w:rsid w:val="001F399C"/>
    <w:rsid w:val="001F3E52"/>
    <w:rsid w:val="001F4C29"/>
    <w:rsid w:val="001F772C"/>
    <w:rsid w:val="001F7B39"/>
    <w:rsid w:val="001F7E68"/>
    <w:rsid w:val="00202675"/>
    <w:rsid w:val="00203262"/>
    <w:rsid w:val="00205E47"/>
    <w:rsid w:val="00211134"/>
    <w:rsid w:val="002118D8"/>
    <w:rsid w:val="0021391C"/>
    <w:rsid w:val="00213F98"/>
    <w:rsid w:val="002147DA"/>
    <w:rsid w:val="002150DD"/>
    <w:rsid w:val="002226DD"/>
    <w:rsid w:val="002242EE"/>
    <w:rsid w:val="00225B9C"/>
    <w:rsid w:val="00226A16"/>
    <w:rsid w:val="00231749"/>
    <w:rsid w:val="00232313"/>
    <w:rsid w:val="002325DF"/>
    <w:rsid w:val="0023296D"/>
    <w:rsid w:val="00232FEA"/>
    <w:rsid w:val="00234A72"/>
    <w:rsid w:val="00235792"/>
    <w:rsid w:val="00235A6C"/>
    <w:rsid w:val="00235CD7"/>
    <w:rsid w:val="00241D0D"/>
    <w:rsid w:val="00242380"/>
    <w:rsid w:val="002448E6"/>
    <w:rsid w:val="00245230"/>
    <w:rsid w:val="00247DC0"/>
    <w:rsid w:val="002500FA"/>
    <w:rsid w:val="00252431"/>
    <w:rsid w:val="002524BE"/>
    <w:rsid w:val="00252F5C"/>
    <w:rsid w:val="00253F2B"/>
    <w:rsid w:val="00255CCE"/>
    <w:rsid w:val="00255DA9"/>
    <w:rsid w:val="002565BA"/>
    <w:rsid w:val="00256A4F"/>
    <w:rsid w:val="0025774D"/>
    <w:rsid w:val="00257C3E"/>
    <w:rsid w:val="00261395"/>
    <w:rsid w:val="00261D2E"/>
    <w:rsid w:val="00263EF9"/>
    <w:rsid w:val="002642F6"/>
    <w:rsid w:val="00264E45"/>
    <w:rsid w:val="00265171"/>
    <w:rsid w:val="0026630C"/>
    <w:rsid w:val="00271908"/>
    <w:rsid w:val="00272011"/>
    <w:rsid w:val="00272D11"/>
    <w:rsid w:val="00274742"/>
    <w:rsid w:val="00275185"/>
    <w:rsid w:val="00275D61"/>
    <w:rsid w:val="002800EC"/>
    <w:rsid w:val="00280B1C"/>
    <w:rsid w:val="0028304E"/>
    <w:rsid w:val="00283C0F"/>
    <w:rsid w:val="00284EDB"/>
    <w:rsid w:val="0028527A"/>
    <w:rsid w:val="00285672"/>
    <w:rsid w:val="00285CDA"/>
    <w:rsid w:val="002870B8"/>
    <w:rsid w:val="00287B38"/>
    <w:rsid w:val="00287CDD"/>
    <w:rsid w:val="00292E65"/>
    <w:rsid w:val="00293156"/>
    <w:rsid w:val="00295431"/>
    <w:rsid w:val="0029697B"/>
    <w:rsid w:val="00297D67"/>
    <w:rsid w:val="002A1EB1"/>
    <w:rsid w:val="002A2C7B"/>
    <w:rsid w:val="002A2D16"/>
    <w:rsid w:val="002A422A"/>
    <w:rsid w:val="002A42E2"/>
    <w:rsid w:val="002A43A3"/>
    <w:rsid w:val="002A56A1"/>
    <w:rsid w:val="002A5913"/>
    <w:rsid w:val="002A7165"/>
    <w:rsid w:val="002A7F58"/>
    <w:rsid w:val="002B00FA"/>
    <w:rsid w:val="002B0354"/>
    <w:rsid w:val="002B0945"/>
    <w:rsid w:val="002B1561"/>
    <w:rsid w:val="002B27D7"/>
    <w:rsid w:val="002B2C35"/>
    <w:rsid w:val="002B32A5"/>
    <w:rsid w:val="002B357C"/>
    <w:rsid w:val="002B5509"/>
    <w:rsid w:val="002B5B24"/>
    <w:rsid w:val="002B5EC7"/>
    <w:rsid w:val="002B6304"/>
    <w:rsid w:val="002B6EEE"/>
    <w:rsid w:val="002C0995"/>
    <w:rsid w:val="002C2DBA"/>
    <w:rsid w:val="002C4904"/>
    <w:rsid w:val="002C5416"/>
    <w:rsid w:val="002C6D31"/>
    <w:rsid w:val="002D1606"/>
    <w:rsid w:val="002D17CE"/>
    <w:rsid w:val="002D2E2E"/>
    <w:rsid w:val="002D2F7C"/>
    <w:rsid w:val="002D311D"/>
    <w:rsid w:val="002D4188"/>
    <w:rsid w:val="002D42BE"/>
    <w:rsid w:val="002D5039"/>
    <w:rsid w:val="002D6027"/>
    <w:rsid w:val="002D61A2"/>
    <w:rsid w:val="002D6EBB"/>
    <w:rsid w:val="002D7060"/>
    <w:rsid w:val="002D7933"/>
    <w:rsid w:val="002D7F12"/>
    <w:rsid w:val="002E0A1C"/>
    <w:rsid w:val="002E2F1E"/>
    <w:rsid w:val="002E494B"/>
    <w:rsid w:val="002E515F"/>
    <w:rsid w:val="002E7FC4"/>
    <w:rsid w:val="002F0C10"/>
    <w:rsid w:val="002F1207"/>
    <w:rsid w:val="002F3EB3"/>
    <w:rsid w:val="002F40E9"/>
    <w:rsid w:val="002F4580"/>
    <w:rsid w:val="002F462A"/>
    <w:rsid w:val="002F541D"/>
    <w:rsid w:val="002F601D"/>
    <w:rsid w:val="003009A1"/>
    <w:rsid w:val="00300C01"/>
    <w:rsid w:val="0030116D"/>
    <w:rsid w:val="003017D0"/>
    <w:rsid w:val="003020A4"/>
    <w:rsid w:val="00303E31"/>
    <w:rsid w:val="0030500F"/>
    <w:rsid w:val="00306934"/>
    <w:rsid w:val="00307A4F"/>
    <w:rsid w:val="003104B5"/>
    <w:rsid w:val="0031136A"/>
    <w:rsid w:val="00311EA5"/>
    <w:rsid w:val="00312B07"/>
    <w:rsid w:val="00313635"/>
    <w:rsid w:val="00313FE1"/>
    <w:rsid w:val="00314A99"/>
    <w:rsid w:val="00315527"/>
    <w:rsid w:val="00316E2E"/>
    <w:rsid w:val="003176F1"/>
    <w:rsid w:val="00317D7E"/>
    <w:rsid w:val="0032191A"/>
    <w:rsid w:val="00321ABC"/>
    <w:rsid w:val="00322113"/>
    <w:rsid w:val="00322DF6"/>
    <w:rsid w:val="00325091"/>
    <w:rsid w:val="00325547"/>
    <w:rsid w:val="00326473"/>
    <w:rsid w:val="00330E14"/>
    <w:rsid w:val="003315EE"/>
    <w:rsid w:val="00331A9B"/>
    <w:rsid w:val="003325B9"/>
    <w:rsid w:val="00332968"/>
    <w:rsid w:val="00334BB6"/>
    <w:rsid w:val="003353CA"/>
    <w:rsid w:val="0033542D"/>
    <w:rsid w:val="00340A25"/>
    <w:rsid w:val="003421EC"/>
    <w:rsid w:val="00351AB1"/>
    <w:rsid w:val="00351DE0"/>
    <w:rsid w:val="00352834"/>
    <w:rsid w:val="00353A03"/>
    <w:rsid w:val="00354ADE"/>
    <w:rsid w:val="00360DB7"/>
    <w:rsid w:val="00360FBA"/>
    <w:rsid w:val="00361154"/>
    <w:rsid w:val="003611EC"/>
    <w:rsid w:val="00363E27"/>
    <w:rsid w:val="00364A8D"/>
    <w:rsid w:val="0036523F"/>
    <w:rsid w:val="00365C72"/>
    <w:rsid w:val="00366421"/>
    <w:rsid w:val="00366D84"/>
    <w:rsid w:val="00367440"/>
    <w:rsid w:val="00370C5F"/>
    <w:rsid w:val="00372C28"/>
    <w:rsid w:val="00372F24"/>
    <w:rsid w:val="003745AB"/>
    <w:rsid w:val="00375B4D"/>
    <w:rsid w:val="00375E87"/>
    <w:rsid w:val="00376742"/>
    <w:rsid w:val="003801A6"/>
    <w:rsid w:val="00380DB6"/>
    <w:rsid w:val="0038118C"/>
    <w:rsid w:val="00381C89"/>
    <w:rsid w:val="00381DE7"/>
    <w:rsid w:val="0038236D"/>
    <w:rsid w:val="0038330D"/>
    <w:rsid w:val="00383827"/>
    <w:rsid w:val="00383ADA"/>
    <w:rsid w:val="00384923"/>
    <w:rsid w:val="00384A46"/>
    <w:rsid w:val="003851BB"/>
    <w:rsid w:val="003855E6"/>
    <w:rsid w:val="003869E6"/>
    <w:rsid w:val="00390D4D"/>
    <w:rsid w:val="00391645"/>
    <w:rsid w:val="00391690"/>
    <w:rsid w:val="00394406"/>
    <w:rsid w:val="00394FFE"/>
    <w:rsid w:val="003960B3"/>
    <w:rsid w:val="003969C3"/>
    <w:rsid w:val="00397555"/>
    <w:rsid w:val="00397D51"/>
    <w:rsid w:val="003A020C"/>
    <w:rsid w:val="003A0226"/>
    <w:rsid w:val="003A05A8"/>
    <w:rsid w:val="003A1669"/>
    <w:rsid w:val="003A21A7"/>
    <w:rsid w:val="003A25A3"/>
    <w:rsid w:val="003A2CBB"/>
    <w:rsid w:val="003A3391"/>
    <w:rsid w:val="003A34E5"/>
    <w:rsid w:val="003A6832"/>
    <w:rsid w:val="003B1A30"/>
    <w:rsid w:val="003B2617"/>
    <w:rsid w:val="003B38F6"/>
    <w:rsid w:val="003B4ADC"/>
    <w:rsid w:val="003B5C71"/>
    <w:rsid w:val="003B6963"/>
    <w:rsid w:val="003B6BB7"/>
    <w:rsid w:val="003B6EF2"/>
    <w:rsid w:val="003B7022"/>
    <w:rsid w:val="003C0B7A"/>
    <w:rsid w:val="003C3E81"/>
    <w:rsid w:val="003C5FD8"/>
    <w:rsid w:val="003C796E"/>
    <w:rsid w:val="003D01EC"/>
    <w:rsid w:val="003D0220"/>
    <w:rsid w:val="003D0681"/>
    <w:rsid w:val="003D0FCC"/>
    <w:rsid w:val="003D1D91"/>
    <w:rsid w:val="003D209C"/>
    <w:rsid w:val="003D260D"/>
    <w:rsid w:val="003D297F"/>
    <w:rsid w:val="003D2D69"/>
    <w:rsid w:val="003D33A6"/>
    <w:rsid w:val="003D3C57"/>
    <w:rsid w:val="003D5368"/>
    <w:rsid w:val="003D78D8"/>
    <w:rsid w:val="003D7C52"/>
    <w:rsid w:val="003E0E86"/>
    <w:rsid w:val="003E219D"/>
    <w:rsid w:val="003E2663"/>
    <w:rsid w:val="003E26A9"/>
    <w:rsid w:val="003E35BE"/>
    <w:rsid w:val="003E377F"/>
    <w:rsid w:val="003E3ABC"/>
    <w:rsid w:val="003E3C55"/>
    <w:rsid w:val="003E4320"/>
    <w:rsid w:val="003E4F16"/>
    <w:rsid w:val="003E55C4"/>
    <w:rsid w:val="003E794E"/>
    <w:rsid w:val="003F0468"/>
    <w:rsid w:val="003F2A95"/>
    <w:rsid w:val="003F54BD"/>
    <w:rsid w:val="003F79E8"/>
    <w:rsid w:val="0040000C"/>
    <w:rsid w:val="004010D8"/>
    <w:rsid w:val="00401995"/>
    <w:rsid w:val="00404E88"/>
    <w:rsid w:val="004055D6"/>
    <w:rsid w:val="00406852"/>
    <w:rsid w:val="00407FE3"/>
    <w:rsid w:val="0041046F"/>
    <w:rsid w:val="00410B24"/>
    <w:rsid w:val="004115FE"/>
    <w:rsid w:val="00411D35"/>
    <w:rsid w:val="004125DB"/>
    <w:rsid w:val="00412A52"/>
    <w:rsid w:val="00413046"/>
    <w:rsid w:val="00414002"/>
    <w:rsid w:val="00414A49"/>
    <w:rsid w:val="004150C8"/>
    <w:rsid w:val="00415256"/>
    <w:rsid w:val="00415B2A"/>
    <w:rsid w:val="00415CB6"/>
    <w:rsid w:val="004163D6"/>
    <w:rsid w:val="00416E36"/>
    <w:rsid w:val="00420208"/>
    <w:rsid w:val="00422A58"/>
    <w:rsid w:val="00423FE7"/>
    <w:rsid w:val="004245C8"/>
    <w:rsid w:val="004264F7"/>
    <w:rsid w:val="004274A8"/>
    <w:rsid w:val="00431D45"/>
    <w:rsid w:val="00432291"/>
    <w:rsid w:val="004330DC"/>
    <w:rsid w:val="00434ACE"/>
    <w:rsid w:val="00436C89"/>
    <w:rsid w:val="00437A17"/>
    <w:rsid w:val="00442B53"/>
    <w:rsid w:val="00442DFE"/>
    <w:rsid w:val="00443855"/>
    <w:rsid w:val="004448EB"/>
    <w:rsid w:val="004451E8"/>
    <w:rsid w:val="004454F5"/>
    <w:rsid w:val="004467FC"/>
    <w:rsid w:val="004468A5"/>
    <w:rsid w:val="00447390"/>
    <w:rsid w:val="00447C66"/>
    <w:rsid w:val="004500A6"/>
    <w:rsid w:val="004503BE"/>
    <w:rsid w:val="00450B67"/>
    <w:rsid w:val="0045150D"/>
    <w:rsid w:val="00452203"/>
    <w:rsid w:val="004536C3"/>
    <w:rsid w:val="00453A05"/>
    <w:rsid w:val="00454726"/>
    <w:rsid w:val="00454D96"/>
    <w:rsid w:val="00455A15"/>
    <w:rsid w:val="00455E3F"/>
    <w:rsid w:val="00457101"/>
    <w:rsid w:val="00457724"/>
    <w:rsid w:val="0046274E"/>
    <w:rsid w:val="00462BB6"/>
    <w:rsid w:val="004635C7"/>
    <w:rsid w:val="004637E2"/>
    <w:rsid w:val="00463B47"/>
    <w:rsid w:val="00465484"/>
    <w:rsid w:val="004661A6"/>
    <w:rsid w:val="00466FC2"/>
    <w:rsid w:val="00467A12"/>
    <w:rsid w:val="00471A1D"/>
    <w:rsid w:val="00471B24"/>
    <w:rsid w:val="004732D0"/>
    <w:rsid w:val="0047337E"/>
    <w:rsid w:val="00473F21"/>
    <w:rsid w:val="00474CB6"/>
    <w:rsid w:val="00475982"/>
    <w:rsid w:val="00477107"/>
    <w:rsid w:val="00477D95"/>
    <w:rsid w:val="0048006C"/>
    <w:rsid w:val="0048125F"/>
    <w:rsid w:val="004814C6"/>
    <w:rsid w:val="004820FB"/>
    <w:rsid w:val="00482A67"/>
    <w:rsid w:val="00482CD3"/>
    <w:rsid w:val="0048300A"/>
    <w:rsid w:val="004868B9"/>
    <w:rsid w:val="00487824"/>
    <w:rsid w:val="00490119"/>
    <w:rsid w:val="0049055A"/>
    <w:rsid w:val="00490668"/>
    <w:rsid w:val="00492A04"/>
    <w:rsid w:val="00493309"/>
    <w:rsid w:val="00493D4B"/>
    <w:rsid w:val="00494E5A"/>
    <w:rsid w:val="004950FA"/>
    <w:rsid w:val="00495AAF"/>
    <w:rsid w:val="00496CF8"/>
    <w:rsid w:val="00496DA2"/>
    <w:rsid w:val="00497249"/>
    <w:rsid w:val="0049771B"/>
    <w:rsid w:val="0049796C"/>
    <w:rsid w:val="004A051D"/>
    <w:rsid w:val="004A05AC"/>
    <w:rsid w:val="004A15F1"/>
    <w:rsid w:val="004A2EC0"/>
    <w:rsid w:val="004A3C38"/>
    <w:rsid w:val="004A40A9"/>
    <w:rsid w:val="004A556D"/>
    <w:rsid w:val="004A579D"/>
    <w:rsid w:val="004A5FC3"/>
    <w:rsid w:val="004A7118"/>
    <w:rsid w:val="004A75AA"/>
    <w:rsid w:val="004A78E1"/>
    <w:rsid w:val="004A7B96"/>
    <w:rsid w:val="004B03B5"/>
    <w:rsid w:val="004B3AE7"/>
    <w:rsid w:val="004B3BA1"/>
    <w:rsid w:val="004B4558"/>
    <w:rsid w:val="004B5D4E"/>
    <w:rsid w:val="004B641F"/>
    <w:rsid w:val="004B74D2"/>
    <w:rsid w:val="004C0008"/>
    <w:rsid w:val="004C0E3B"/>
    <w:rsid w:val="004C2E28"/>
    <w:rsid w:val="004C4C79"/>
    <w:rsid w:val="004C4EFC"/>
    <w:rsid w:val="004C57D4"/>
    <w:rsid w:val="004C61DE"/>
    <w:rsid w:val="004C703C"/>
    <w:rsid w:val="004C72EA"/>
    <w:rsid w:val="004C7890"/>
    <w:rsid w:val="004C7E7E"/>
    <w:rsid w:val="004D2B03"/>
    <w:rsid w:val="004D3832"/>
    <w:rsid w:val="004D47F8"/>
    <w:rsid w:val="004D636A"/>
    <w:rsid w:val="004D6CD6"/>
    <w:rsid w:val="004D7343"/>
    <w:rsid w:val="004D76F2"/>
    <w:rsid w:val="004E006F"/>
    <w:rsid w:val="004E0532"/>
    <w:rsid w:val="004E08C1"/>
    <w:rsid w:val="004E095D"/>
    <w:rsid w:val="004E11B3"/>
    <w:rsid w:val="004E159F"/>
    <w:rsid w:val="004E24F4"/>
    <w:rsid w:val="004E29B7"/>
    <w:rsid w:val="004E319C"/>
    <w:rsid w:val="004E46BC"/>
    <w:rsid w:val="004E660C"/>
    <w:rsid w:val="004E668A"/>
    <w:rsid w:val="004E6B6D"/>
    <w:rsid w:val="004E7FD3"/>
    <w:rsid w:val="004F0ACC"/>
    <w:rsid w:val="004F0DB8"/>
    <w:rsid w:val="004F1967"/>
    <w:rsid w:val="004F1BAD"/>
    <w:rsid w:val="004F280F"/>
    <w:rsid w:val="004F470B"/>
    <w:rsid w:val="004F5484"/>
    <w:rsid w:val="004F6A3F"/>
    <w:rsid w:val="004F6C81"/>
    <w:rsid w:val="005000ED"/>
    <w:rsid w:val="0050040A"/>
    <w:rsid w:val="0050044F"/>
    <w:rsid w:val="00500D91"/>
    <w:rsid w:val="00501E78"/>
    <w:rsid w:val="005023C8"/>
    <w:rsid w:val="00502720"/>
    <w:rsid w:val="005033DA"/>
    <w:rsid w:val="005034E4"/>
    <w:rsid w:val="00503625"/>
    <w:rsid w:val="00503C51"/>
    <w:rsid w:val="00503E9F"/>
    <w:rsid w:val="00504223"/>
    <w:rsid w:val="0050425C"/>
    <w:rsid w:val="0050425E"/>
    <w:rsid w:val="00506B19"/>
    <w:rsid w:val="00507A58"/>
    <w:rsid w:val="00511738"/>
    <w:rsid w:val="005120FC"/>
    <w:rsid w:val="00512904"/>
    <w:rsid w:val="00512B66"/>
    <w:rsid w:val="00513A03"/>
    <w:rsid w:val="005146E7"/>
    <w:rsid w:val="00514FCF"/>
    <w:rsid w:val="005153DB"/>
    <w:rsid w:val="0051723A"/>
    <w:rsid w:val="00517845"/>
    <w:rsid w:val="00520E18"/>
    <w:rsid w:val="00521D69"/>
    <w:rsid w:val="005227A4"/>
    <w:rsid w:val="005243AE"/>
    <w:rsid w:val="00531308"/>
    <w:rsid w:val="005315C7"/>
    <w:rsid w:val="005318F7"/>
    <w:rsid w:val="0053310F"/>
    <w:rsid w:val="00533B11"/>
    <w:rsid w:val="00533BCB"/>
    <w:rsid w:val="00533DA4"/>
    <w:rsid w:val="00535B6B"/>
    <w:rsid w:val="00537124"/>
    <w:rsid w:val="00537490"/>
    <w:rsid w:val="00540874"/>
    <w:rsid w:val="00540D54"/>
    <w:rsid w:val="0054176B"/>
    <w:rsid w:val="00541ACD"/>
    <w:rsid w:val="005426E1"/>
    <w:rsid w:val="00542EFB"/>
    <w:rsid w:val="005430B4"/>
    <w:rsid w:val="005439C7"/>
    <w:rsid w:val="00544191"/>
    <w:rsid w:val="00544271"/>
    <w:rsid w:val="005456AB"/>
    <w:rsid w:val="00545B8B"/>
    <w:rsid w:val="00546767"/>
    <w:rsid w:val="005473AD"/>
    <w:rsid w:val="00550D8A"/>
    <w:rsid w:val="00552F72"/>
    <w:rsid w:val="0056019C"/>
    <w:rsid w:val="005603F7"/>
    <w:rsid w:val="0056124E"/>
    <w:rsid w:val="005614A5"/>
    <w:rsid w:val="00561C86"/>
    <w:rsid w:val="00562CB6"/>
    <w:rsid w:val="005630A8"/>
    <w:rsid w:val="00563738"/>
    <w:rsid w:val="00567858"/>
    <w:rsid w:val="005678D0"/>
    <w:rsid w:val="00573563"/>
    <w:rsid w:val="00575478"/>
    <w:rsid w:val="00575D07"/>
    <w:rsid w:val="00577DB0"/>
    <w:rsid w:val="005801A5"/>
    <w:rsid w:val="00583533"/>
    <w:rsid w:val="005843F2"/>
    <w:rsid w:val="00584E5D"/>
    <w:rsid w:val="00585A73"/>
    <w:rsid w:val="00586D21"/>
    <w:rsid w:val="0059131B"/>
    <w:rsid w:val="0059208E"/>
    <w:rsid w:val="00592503"/>
    <w:rsid w:val="00594A06"/>
    <w:rsid w:val="00595496"/>
    <w:rsid w:val="00595E0B"/>
    <w:rsid w:val="00596651"/>
    <w:rsid w:val="00597196"/>
    <w:rsid w:val="005A085D"/>
    <w:rsid w:val="005A181E"/>
    <w:rsid w:val="005A20E3"/>
    <w:rsid w:val="005A2DEC"/>
    <w:rsid w:val="005A2E0C"/>
    <w:rsid w:val="005A32E1"/>
    <w:rsid w:val="005A3579"/>
    <w:rsid w:val="005B25BC"/>
    <w:rsid w:val="005B2EC3"/>
    <w:rsid w:val="005B3DC6"/>
    <w:rsid w:val="005B45BD"/>
    <w:rsid w:val="005B5630"/>
    <w:rsid w:val="005B64B1"/>
    <w:rsid w:val="005B66FF"/>
    <w:rsid w:val="005B7FB9"/>
    <w:rsid w:val="005C0341"/>
    <w:rsid w:val="005C2380"/>
    <w:rsid w:val="005C3610"/>
    <w:rsid w:val="005C414B"/>
    <w:rsid w:val="005C4AC7"/>
    <w:rsid w:val="005C503A"/>
    <w:rsid w:val="005C7B76"/>
    <w:rsid w:val="005C7C07"/>
    <w:rsid w:val="005D0A04"/>
    <w:rsid w:val="005D0DE7"/>
    <w:rsid w:val="005D2A27"/>
    <w:rsid w:val="005D44B1"/>
    <w:rsid w:val="005D45CB"/>
    <w:rsid w:val="005D5DD2"/>
    <w:rsid w:val="005D6B41"/>
    <w:rsid w:val="005D7B75"/>
    <w:rsid w:val="005E00ED"/>
    <w:rsid w:val="005E1E9C"/>
    <w:rsid w:val="005E259F"/>
    <w:rsid w:val="005E2666"/>
    <w:rsid w:val="005E3A23"/>
    <w:rsid w:val="005E3AA9"/>
    <w:rsid w:val="005E3B39"/>
    <w:rsid w:val="005E4211"/>
    <w:rsid w:val="005E5018"/>
    <w:rsid w:val="005E5498"/>
    <w:rsid w:val="005F3EFA"/>
    <w:rsid w:val="005F4223"/>
    <w:rsid w:val="005F51A0"/>
    <w:rsid w:val="005F5952"/>
    <w:rsid w:val="005F6392"/>
    <w:rsid w:val="005F711B"/>
    <w:rsid w:val="006015A3"/>
    <w:rsid w:val="00602313"/>
    <w:rsid w:val="006023C2"/>
    <w:rsid w:val="00602646"/>
    <w:rsid w:val="00603873"/>
    <w:rsid w:val="00604CC7"/>
    <w:rsid w:val="00605C90"/>
    <w:rsid w:val="0060772C"/>
    <w:rsid w:val="00610AA3"/>
    <w:rsid w:val="00611DFF"/>
    <w:rsid w:val="00612BED"/>
    <w:rsid w:val="0061357E"/>
    <w:rsid w:val="00614A99"/>
    <w:rsid w:val="0061508D"/>
    <w:rsid w:val="00615754"/>
    <w:rsid w:val="006163C6"/>
    <w:rsid w:val="00617C78"/>
    <w:rsid w:val="00620866"/>
    <w:rsid w:val="00620E77"/>
    <w:rsid w:val="0062228D"/>
    <w:rsid w:val="006227E3"/>
    <w:rsid w:val="00622963"/>
    <w:rsid w:val="00622F05"/>
    <w:rsid w:val="00623471"/>
    <w:rsid w:val="0062356C"/>
    <w:rsid w:val="0062545B"/>
    <w:rsid w:val="00626A60"/>
    <w:rsid w:val="00626A69"/>
    <w:rsid w:val="00626D6D"/>
    <w:rsid w:val="00627AF5"/>
    <w:rsid w:val="006300AA"/>
    <w:rsid w:val="006305EB"/>
    <w:rsid w:val="0063099A"/>
    <w:rsid w:val="00631162"/>
    <w:rsid w:val="0063249D"/>
    <w:rsid w:val="0063579C"/>
    <w:rsid w:val="00636054"/>
    <w:rsid w:val="00636F58"/>
    <w:rsid w:val="0064110E"/>
    <w:rsid w:val="00641A2E"/>
    <w:rsid w:val="00641DFA"/>
    <w:rsid w:val="00642D41"/>
    <w:rsid w:val="00642F76"/>
    <w:rsid w:val="00646F87"/>
    <w:rsid w:val="006474F7"/>
    <w:rsid w:val="00647C5E"/>
    <w:rsid w:val="0065072B"/>
    <w:rsid w:val="00651BA5"/>
    <w:rsid w:val="00652E43"/>
    <w:rsid w:val="00653791"/>
    <w:rsid w:val="006545AC"/>
    <w:rsid w:val="0065486E"/>
    <w:rsid w:val="00654906"/>
    <w:rsid w:val="0066090D"/>
    <w:rsid w:val="006614B3"/>
    <w:rsid w:val="00661776"/>
    <w:rsid w:val="00661B88"/>
    <w:rsid w:val="00661D9D"/>
    <w:rsid w:val="00664494"/>
    <w:rsid w:val="00664691"/>
    <w:rsid w:val="00664EE5"/>
    <w:rsid w:val="006653E2"/>
    <w:rsid w:val="00665530"/>
    <w:rsid w:val="006673A0"/>
    <w:rsid w:val="006676B0"/>
    <w:rsid w:val="00670743"/>
    <w:rsid w:val="00670816"/>
    <w:rsid w:val="00670F65"/>
    <w:rsid w:val="00672F14"/>
    <w:rsid w:val="00674945"/>
    <w:rsid w:val="006765D5"/>
    <w:rsid w:val="00676997"/>
    <w:rsid w:val="00676D04"/>
    <w:rsid w:val="006770F8"/>
    <w:rsid w:val="00677946"/>
    <w:rsid w:val="00680759"/>
    <w:rsid w:val="00681450"/>
    <w:rsid w:val="00682838"/>
    <w:rsid w:val="006846D5"/>
    <w:rsid w:val="006853C8"/>
    <w:rsid w:val="00686500"/>
    <w:rsid w:val="00687739"/>
    <w:rsid w:val="00690121"/>
    <w:rsid w:val="006905E3"/>
    <w:rsid w:val="00691DB2"/>
    <w:rsid w:val="00692552"/>
    <w:rsid w:val="006943E6"/>
    <w:rsid w:val="00694DD3"/>
    <w:rsid w:val="006974AF"/>
    <w:rsid w:val="006977EC"/>
    <w:rsid w:val="006A0BBF"/>
    <w:rsid w:val="006A11A4"/>
    <w:rsid w:val="006A25F7"/>
    <w:rsid w:val="006A3641"/>
    <w:rsid w:val="006A38C8"/>
    <w:rsid w:val="006A44B9"/>
    <w:rsid w:val="006A44E3"/>
    <w:rsid w:val="006A45F1"/>
    <w:rsid w:val="006A5F1F"/>
    <w:rsid w:val="006A73AF"/>
    <w:rsid w:val="006A7835"/>
    <w:rsid w:val="006B0B07"/>
    <w:rsid w:val="006B134E"/>
    <w:rsid w:val="006B167C"/>
    <w:rsid w:val="006B1B44"/>
    <w:rsid w:val="006B1CBD"/>
    <w:rsid w:val="006B219D"/>
    <w:rsid w:val="006B36E5"/>
    <w:rsid w:val="006B3F12"/>
    <w:rsid w:val="006B4174"/>
    <w:rsid w:val="006B44EC"/>
    <w:rsid w:val="006B4C0C"/>
    <w:rsid w:val="006B573F"/>
    <w:rsid w:val="006B6133"/>
    <w:rsid w:val="006B7087"/>
    <w:rsid w:val="006C36CC"/>
    <w:rsid w:val="006C3AD1"/>
    <w:rsid w:val="006C56EF"/>
    <w:rsid w:val="006C66B8"/>
    <w:rsid w:val="006C7776"/>
    <w:rsid w:val="006D117D"/>
    <w:rsid w:val="006D2BE7"/>
    <w:rsid w:val="006D434D"/>
    <w:rsid w:val="006D550E"/>
    <w:rsid w:val="006D7F01"/>
    <w:rsid w:val="006E0C95"/>
    <w:rsid w:val="006E1844"/>
    <w:rsid w:val="006E241A"/>
    <w:rsid w:val="006E2DA0"/>
    <w:rsid w:val="006F100D"/>
    <w:rsid w:val="006F2166"/>
    <w:rsid w:val="006F2B1B"/>
    <w:rsid w:val="006F3FEA"/>
    <w:rsid w:val="006F41ED"/>
    <w:rsid w:val="006F5B54"/>
    <w:rsid w:val="006F5CA8"/>
    <w:rsid w:val="006F69A0"/>
    <w:rsid w:val="006F6DD6"/>
    <w:rsid w:val="0070064B"/>
    <w:rsid w:val="007006AC"/>
    <w:rsid w:val="007010F6"/>
    <w:rsid w:val="00701199"/>
    <w:rsid w:val="00701304"/>
    <w:rsid w:val="00701331"/>
    <w:rsid w:val="00701F7B"/>
    <w:rsid w:val="0070217E"/>
    <w:rsid w:val="00703B82"/>
    <w:rsid w:val="00703B8B"/>
    <w:rsid w:val="00704227"/>
    <w:rsid w:val="0070574F"/>
    <w:rsid w:val="00706023"/>
    <w:rsid w:val="007063D5"/>
    <w:rsid w:val="00707084"/>
    <w:rsid w:val="007074A2"/>
    <w:rsid w:val="00710BC3"/>
    <w:rsid w:val="00711007"/>
    <w:rsid w:val="00711BF5"/>
    <w:rsid w:val="00711FA7"/>
    <w:rsid w:val="00712E31"/>
    <w:rsid w:val="007135FD"/>
    <w:rsid w:val="0071454B"/>
    <w:rsid w:val="00714581"/>
    <w:rsid w:val="00715263"/>
    <w:rsid w:val="007169A0"/>
    <w:rsid w:val="00716DC9"/>
    <w:rsid w:val="007202B9"/>
    <w:rsid w:val="0072031E"/>
    <w:rsid w:val="00722D52"/>
    <w:rsid w:val="00726389"/>
    <w:rsid w:val="0072646E"/>
    <w:rsid w:val="00726729"/>
    <w:rsid w:val="00730DD0"/>
    <w:rsid w:val="00731CF3"/>
    <w:rsid w:val="00731EBE"/>
    <w:rsid w:val="007325C7"/>
    <w:rsid w:val="00732901"/>
    <w:rsid w:val="00733D17"/>
    <w:rsid w:val="00734138"/>
    <w:rsid w:val="007352A5"/>
    <w:rsid w:val="007369AF"/>
    <w:rsid w:val="00736A1A"/>
    <w:rsid w:val="00740140"/>
    <w:rsid w:val="00740849"/>
    <w:rsid w:val="00740A27"/>
    <w:rsid w:val="00740D70"/>
    <w:rsid w:val="007430A5"/>
    <w:rsid w:val="00743248"/>
    <w:rsid w:val="0074367D"/>
    <w:rsid w:val="00743974"/>
    <w:rsid w:val="00745112"/>
    <w:rsid w:val="00745551"/>
    <w:rsid w:val="007455D9"/>
    <w:rsid w:val="0074580F"/>
    <w:rsid w:val="00746BD0"/>
    <w:rsid w:val="00747CE6"/>
    <w:rsid w:val="00752593"/>
    <w:rsid w:val="00754321"/>
    <w:rsid w:val="00754CFA"/>
    <w:rsid w:val="00754F96"/>
    <w:rsid w:val="007579D3"/>
    <w:rsid w:val="00762C4C"/>
    <w:rsid w:val="007652C8"/>
    <w:rsid w:val="007663CB"/>
    <w:rsid w:val="00766F4D"/>
    <w:rsid w:val="007700FB"/>
    <w:rsid w:val="00770B5B"/>
    <w:rsid w:val="00770EBD"/>
    <w:rsid w:val="0077101A"/>
    <w:rsid w:val="00772912"/>
    <w:rsid w:val="00772D96"/>
    <w:rsid w:val="00774120"/>
    <w:rsid w:val="007748BD"/>
    <w:rsid w:val="00775A19"/>
    <w:rsid w:val="00777E82"/>
    <w:rsid w:val="00780490"/>
    <w:rsid w:val="00781C78"/>
    <w:rsid w:val="00781CA6"/>
    <w:rsid w:val="007820C5"/>
    <w:rsid w:val="0078210B"/>
    <w:rsid w:val="007831C2"/>
    <w:rsid w:val="0078464A"/>
    <w:rsid w:val="00785012"/>
    <w:rsid w:val="0078545E"/>
    <w:rsid w:val="0078576A"/>
    <w:rsid w:val="00786B67"/>
    <w:rsid w:val="0079060C"/>
    <w:rsid w:val="00791B29"/>
    <w:rsid w:val="00792731"/>
    <w:rsid w:val="00792D44"/>
    <w:rsid w:val="0079304C"/>
    <w:rsid w:val="00793606"/>
    <w:rsid w:val="00794B33"/>
    <w:rsid w:val="00795B7C"/>
    <w:rsid w:val="00797F46"/>
    <w:rsid w:val="007A248F"/>
    <w:rsid w:val="007A3068"/>
    <w:rsid w:val="007A3FB6"/>
    <w:rsid w:val="007A4DD8"/>
    <w:rsid w:val="007A4F6A"/>
    <w:rsid w:val="007A5814"/>
    <w:rsid w:val="007A6EAA"/>
    <w:rsid w:val="007A7C5F"/>
    <w:rsid w:val="007B0D05"/>
    <w:rsid w:val="007B0F09"/>
    <w:rsid w:val="007B20DA"/>
    <w:rsid w:val="007B40F8"/>
    <w:rsid w:val="007B4A75"/>
    <w:rsid w:val="007B5EB3"/>
    <w:rsid w:val="007B6034"/>
    <w:rsid w:val="007B6E2F"/>
    <w:rsid w:val="007C1545"/>
    <w:rsid w:val="007C16E5"/>
    <w:rsid w:val="007C1EF4"/>
    <w:rsid w:val="007C26C9"/>
    <w:rsid w:val="007C3917"/>
    <w:rsid w:val="007C3B98"/>
    <w:rsid w:val="007C535C"/>
    <w:rsid w:val="007C549B"/>
    <w:rsid w:val="007C6C15"/>
    <w:rsid w:val="007C6C45"/>
    <w:rsid w:val="007C6E9E"/>
    <w:rsid w:val="007D2F53"/>
    <w:rsid w:val="007D4033"/>
    <w:rsid w:val="007D61B8"/>
    <w:rsid w:val="007D6E20"/>
    <w:rsid w:val="007D787D"/>
    <w:rsid w:val="007E21FB"/>
    <w:rsid w:val="007E2A13"/>
    <w:rsid w:val="007E4402"/>
    <w:rsid w:val="007E4B0A"/>
    <w:rsid w:val="007E698B"/>
    <w:rsid w:val="007E6D8D"/>
    <w:rsid w:val="007E7E73"/>
    <w:rsid w:val="007F0C72"/>
    <w:rsid w:val="007F17ED"/>
    <w:rsid w:val="007F2318"/>
    <w:rsid w:val="007F3B6D"/>
    <w:rsid w:val="007F4707"/>
    <w:rsid w:val="007F5DF8"/>
    <w:rsid w:val="007F5E56"/>
    <w:rsid w:val="00801302"/>
    <w:rsid w:val="008017D4"/>
    <w:rsid w:val="00806B0C"/>
    <w:rsid w:val="008079AF"/>
    <w:rsid w:val="00807E08"/>
    <w:rsid w:val="00810BE6"/>
    <w:rsid w:val="0081290C"/>
    <w:rsid w:val="008136CD"/>
    <w:rsid w:val="008141E1"/>
    <w:rsid w:val="0081470A"/>
    <w:rsid w:val="00814A4A"/>
    <w:rsid w:val="00816C3C"/>
    <w:rsid w:val="00820ED4"/>
    <w:rsid w:val="00821503"/>
    <w:rsid w:val="00821BAC"/>
    <w:rsid w:val="00822D20"/>
    <w:rsid w:val="00823603"/>
    <w:rsid w:val="008252E5"/>
    <w:rsid w:val="008258B1"/>
    <w:rsid w:val="00825E32"/>
    <w:rsid w:val="00826494"/>
    <w:rsid w:val="00827331"/>
    <w:rsid w:val="00831429"/>
    <w:rsid w:val="00831CDA"/>
    <w:rsid w:val="00832F6E"/>
    <w:rsid w:val="00832FD4"/>
    <w:rsid w:val="00834331"/>
    <w:rsid w:val="00837006"/>
    <w:rsid w:val="008379EC"/>
    <w:rsid w:val="00841C40"/>
    <w:rsid w:val="00841E6C"/>
    <w:rsid w:val="008431D2"/>
    <w:rsid w:val="008433D0"/>
    <w:rsid w:val="00843FAF"/>
    <w:rsid w:val="00845F34"/>
    <w:rsid w:val="0084714F"/>
    <w:rsid w:val="008501A2"/>
    <w:rsid w:val="008506A2"/>
    <w:rsid w:val="00851378"/>
    <w:rsid w:val="00851A92"/>
    <w:rsid w:val="00853217"/>
    <w:rsid w:val="00854C68"/>
    <w:rsid w:val="00855877"/>
    <w:rsid w:val="00855F12"/>
    <w:rsid w:val="00860026"/>
    <w:rsid w:val="00861A45"/>
    <w:rsid w:val="00861E61"/>
    <w:rsid w:val="00863A90"/>
    <w:rsid w:val="00864E00"/>
    <w:rsid w:val="008652E3"/>
    <w:rsid w:val="00866F7D"/>
    <w:rsid w:val="00870BCC"/>
    <w:rsid w:val="00872800"/>
    <w:rsid w:val="00873260"/>
    <w:rsid w:val="00874617"/>
    <w:rsid w:val="00875C1D"/>
    <w:rsid w:val="00876B6D"/>
    <w:rsid w:val="00877B3B"/>
    <w:rsid w:val="008822A1"/>
    <w:rsid w:val="008826C4"/>
    <w:rsid w:val="00883313"/>
    <w:rsid w:val="008839AB"/>
    <w:rsid w:val="00891543"/>
    <w:rsid w:val="00892075"/>
    <w:rsid w:val="00893647"/>
    <w:rsid w:val="00893939"/>
    <w:rsid w:val="00893FD3"/>
    <w:rsid w:val="00895B5B"/>
    <w:rsid w:val="008971A9"/>
    <w:rsid w:val="008A1F73"/>
    <w:rsid w:val="008A2C8F"/>
    <w:rsid w:val="008A2D6A"/>
    <w:rsid w:val="008A2E69"/>
    <w:rsid w:val="008A3321"/>
    <w:rsid w:val="008A3A2C"/>
    <w:rsid w:val="008A44A1"/>
    <w:rsid w:val="008A5B23"/>
    <w:rsid w:val="008A7080"/>
    <w:rsid w:val="008B0A9E"/>
    <w:rsid w:val="008B1022"/>
    <w:rsid w:val="008B14A2"/>
    <w:rsid w:val="008B2157"/>
    <w:rsid w:val="008B3F19"/>
    <w:rsid w:val="008B429D"/>
    <w:rsid w:val="008B50A9"/>
    <w:rsid w:val="008B54F0"/>
    <w:rsid w:val="008B64CA"/>
    <w:rsid w:val="008C0797"/>
    <w:rsid w:val="008C0CFC"/>
    <w:rsid w:val="008C31E7"/>
    <w:rsid w:val="008C334E"/>
    <w:rsid w:val="008C4C6B"/>
    <w:rsid w:val="008C4D9C"/>
    <w:rsid w:val="008D09CA"/>
    <w:rsid w:val="008D1059"/>
    <w:rsid w:val="008D2D47"/>
    <w:rsid w:val="008D3178"/>
    <w:rsid w:val="008D32EC"/>
    <w:rsid w:val="008D3D83"/>
    <w:rsid w:val="008D411B"/>
    <w:rsid w:val="008D5257"/>
    <w:rsid w:val="008D6522"/>
    <w:rsid w:val="008D7E01"/>
    <w:rsid w:val="008E08CD"/>
    <w:rsid w:val="008E0F43"/>
    <w:rsid w:val="008E4104"/>
    <w:rsid w:val="008E42DD"/>
    <w:rsid w:val="008E4897"/>
    <w:rsid w:val="008E53C7"/>
    <w:rsid w:val="008E5C48"/>
    <w:rsid w:val="008E66FC"/>
    <w:rsid w:val="008E6D9A"/>
    <w:rsid w:val="008E78EE"/>
    <w:rsid w:val="008F0C96"/>
    <w:rsid w:val="008F35EF"/>
    <w:rsid w:val="008F565A"/>
    <w:rsid w:val="008F6377"/>
    <w:rsid w:val="008F6CF2"/>
    <w:rsid w:val="008F6E00"/>
    <w:rsid w:val="008F7500"/>
    <w:rsid w:val="00900559"/>
    <w:rsid w:val="00903C71"/>
    <w:rsid w:val="00905E6C"/>
    <w:rsid w:val="00907763"/>
    <w:rsid w:val="00910E0C"/>
    <w:rsid w:val="00911F2C"/>
    <w:rsid w:val="0091216C"/>
    <w:rsid w:val="00912BE0"/>
    <w:rsid w:val="00914348"/>
    <w:rsid w:val="00917D30"/>
    <w:rsid w:val="00917FB0"/>
    <w:rsid w:val="0092140C"/>
    <w:rsid w:val="00921921"/>
    <w:rsid w:val="00927D27"/>
    <w:rsid w:val="00930084"/>
    <w:rsid w:val="009306CA"/>
    <w:rsid w:val="009320D9"/>
    <w:rsid w:val="00932ADA"/>
    <w:rsid w:val="0093388E"/>
    <w:rsid w:val="00933955"/>
    <w:rsid w:val="0093451A"/>
    <w:rsid w:val="00934D44"/>
    <w:rsid w:val="00935544"/>
    <w:rsid w:val="00935562"/>
    <w:rsid w:val="00935BD3"/>
    <w:rsid w:val="00935DFE"/>
    <w:rsid w:val="0093693A"/>
    <w:rsid w:val="00936C66"/>
    <w:rsid w:val="00937645"/>
    <w:rsid w:val="009379E5"/>
    <w:rsid w:val="00941056"/>
    <w:rsid w:val="0094201D"/>
    <w:rsid w:val="0094250D"/>
    <w:rsid w:val="00943BC1"/>
    <w:rsid w:val="00943F8C"/>
    <w:rsid w:val="0094479A"/>
    <w:rsid w:val="00944E5E"/>
    <w:rsid w:val="0094583E"/>
    <w:rsid w:val="00945F10"/>
    <w:rsid w:val="00945FF1"/>
    <w:rsid w:val="00946434"/>
    <w:rsid w:val="00946470"/>
    <w:rsid w:val="00947B51"/>
    <w:rsid w:val="00947D0C"/>
    <w:rsid w:val="009508E5"/>
    <w:rsid w:val="00951EED"/>
    <w:rsid w:val="00952E9F"/>
    <w:rsid w:val="00954DED"/>
    <w:rsid w:val="00955D55"/>
    <w:rsid w:val="00956BD6"/>
    <w:rsid w:val="009579BF"/>
    <w:rsid w:val="00960761"/>
    <w:rsid w:val="009607F4"/>
    <w:rsid w:val="00960990"/>
    <w:rsid w:val="00960A6F"/>
    <w:rsid w:val="00960C3A"/>
    <w:rsid w:val="00961CB5"/>
    <w:rsid w:val="00962529"/>
    <w:rsid w:val="00962B13"/>
    <w:rsid w:val="00962D66"/>
    <w:rsid w:val="00964F88"/>
    <w:rsid w:val="0096532B"/>
    <w:rsid w:val="00965F7B"/>
    <w:rsid w:val="00966D61"/>
    <w:rsid w:val="0096768F"/>
    <w:rsid w:val="0097065B"/>
    <w:rsid w:val="00971CFF"/>
    <w:rsid w:val="00972C24"/>
    <w:rsid w:val="00972F1E"/>
    <w:rsid w:val="00973D46"/>
    <w:rsid w:val="0097467A"/>
    <w:rsid w:val="00974B6E"/>
    <w:rsid w:val="00976797"/>
    <w:rsid w:val="0098145E"/>
    <w:rsid w:val="009820FE"/>
    <w:rsid w:val="0098271F"/>
    <w:rsid w:val="00982C64"/>
    <w:rsid w:val="00983B5F"/>
    <w:rsid w:val="0098791D"/>
    <w:rsid w:val="009910F1"/>
    <w:rsid w:val="009911C5"/>
    <w:rsid w:val="00991F17"/>
    <w:rsid w:val="009920AE"/>
    <w:rsid w:val="009925F4"/>
    <w:rsid w:val="00992F89"/>
    <w:rsid w:val="009930BC"/>
    <w:rsid w:val="0099355B"/>
    <w:rsid w:val="00993818"/>
    <w:rsid w:val="00993D97"/>
    <w:rsid w:val="009944AF"/>
    <w:rsid w:val="009951D5"/>
    <w:rsid w:val="009978C8"/>
    <w:rsid w:val="00997A8C"/>
    <w:rsid w:val="00997F51"/>
    <w:rsid w:val="009A05FB"/>
    <w:rsid w:val="009A1435"/>
    <w:rsid w:val="009A1651"/>
    <w:rsid w:val="009A183B"/>
    <w:rsid w:val="009A1D19"/>
    <w:rsid w:val="009A24E4"/>
    <w:rsid w:val="009A32AA"/>
    <w:rsid w:val="009A3B95"/>
    <w:rsid w:val="009A425D"/>
    <w:rsid w:val="009A56ED"/>
    <w:rsid w:val="009A5D9A"/>
    <w:rsid w:val="009A63BA"/>
    <w:rsid w:val="009A7C25"/>
    <w:rsid w:val="009B0EC6"/>
    <w:rsid w:val="009B12A0"/>
    <w:rsid w:val="009B1BAD"/>
    <w:rsid w:val="009B2991"/>
    <w:rsid w:val="009B35CA"/>
    <w:rsid w:val="009B445C"/>
    <w:rsid w:val="009B4EE0"/>
    <w:rsid w:val="009B5193"/>
    <w:rsid w:val="009B55D6"/>
    <w:rsid w:val="009B5608"/>
    <w:rsid w:val="009B59E1"/>
    <w:rsid w:val="009B5FD5"/>
    <w:rsid w:val="009B6072"/>
    <w:rsid w:val="009B6B68"/>
    <w:rsid w:val="009B7BB3"/>
    <w:rsid w:val="009B7F89"/>
    <w:rsid w:val="009C007B"/>
    <w:rsid w:val="009C020D"/>
    <w:rsid w:val="009C1410"/>
    <w:rsid w:val="009C1C89"/>
    <w:rsid w:val="009C6050"/>
    <w:rsid w:val="009C6685"/>
    <w:rsid w:val="009C70F9"/>
    <w:rsid w:val="009C735F"/>
    <w:rsid w:val="009D18B4"/>
    <w:rsid w:val="009D232A"/>
    <w:rsid w:val="009D2703"/>
    <w:rsid w:val="009D6931"/>
    <w:rsid w:val="009D6A68"/>
    <w:rsid w:val="009D6E0E"/>
    <w:rsid w:val="009D6E17"/>
    <w:rsid w:val="009E1675"/>
    <w:rsid w:val="009E26BE"/>
    <w:rsid w:val="009E2FE8"/>
    <w:rsid w:val="009E3237"/>
    <w:rsid w:val="009E476E"/>
    <w:rsid w:val="009E72CD"/>
    <w:rsid w:val="009E7856"/>
    <w:rsid w:val="009F0002"/>
    <w:rsid w:val="009F007F"/>
    <w:rsid w:val="009F01B7"/>
    <w:rsid w:val="009F1C06"/>
    <w:rsid w:val="009F1CDC"/>
    <w:rsid w:val="009F3559"/>
    <w:rsid w:val="009F3A54"/>
    <w:rsid w:val="009F3B79"/>
    <w:rsid w:val="009F419A"/>
    <w:rsid w:val="009F7049"/>
    <w:rsid w:val="009F7352"/>
    <w:rsid w:val="009F77E6"/>
    <w:rsid w:val="00A00D3C"/>
    <w:rsid w:val="00A0108D"/>
    <w:rsid w:val="00A01F77"/>
    <w:rsid w:val="00A033CB"/>
    <w:rsid w:val="00A03E0F"/>
    <w:rsid w:val="00A063CF"/>
    <w:rsid w:val="00A06583"/>
    <w:rsid w:val="00A07479"/>
    <w:rsid w:val="00A074E2"/>
    <w:rsid w:val="00A07A6E"/>
    <w:rsid w:val="00A102D0"/>
    <w:rsid w:val="00A1115E"/>
    <w:rsid w:val="00A11F01"/>
    <w:rsid w:val="00A12276"/>
    <w:rsid w:val="00A1245C"/>
    <w:rsid w:val="00A13AA9"/>
    <w:rsid w:val="00A13BC8"/>
    <w:rsid w:val="00A14C41"/>
    <w:rsid w:val="00A14D1F"/>
    <w:rsid w:val="00A152AA"/>
    <w:rsid w:val="00A15308"/>
    <w:rsid w:val="00A1604D"/>
    <w:rsid w:val="00A167AC"/>
    <w:rsid w:val="00A201EF"/>
    <w:rsid w:val="00A2469A"/>
    <w:rsid w:val="00A25689"/>
    <w:rsid w:val="00A26EA2"/>
    <w:rsid w:val="00A2741F"/>
    <w:rsid w:val="00A2783B"/>
    <w:rsid w:val="00A27C88"/>
    <w:rsid w:val="00A30D41"/>
    <w:rsid w:val="00A318E6"/>
    <w:rsid w:val="00A31D0C"/>
    <w:rsid w:val="00A347B6"/>
    <w:rsid w:val="00A34AC4"/>
    <w:rsid w:val="00A3586E"/>
    <w:rsid w:val="00A36698"/>
    <w:rsid w:val="00A371AC"/>
    <w:rsid w:val="00A374E4"/>
    <w:rsid w:val="00A41842"/>
    <w:rsid w:val="00A426A9"/>
    <w:rsid w:val="00A4359C"/>
    <w:rsid w:val="00A454CC"/>
    <w:rsid w:val="00A4688D"/>
    <w:rsid w:val="00A470E3"/>
    <w:rsid w:val="00A47F67"/>
    <w:rsid w:val="00A5027A"/>
    <w:rsid w:val="00A511D8"/>
    <w:rsid w:val="00A5193B"/>
    <w:rsid w:val="00A52A05"/>
    <w:rsid w:val="00A53C90"/>
    <w:rsid w:val="00A53E24"/>
    <w:rsid w:val="00A54B9A"/>
    <w:rsid w:val="00A57CC8"/>
    <w:rsid w:val="00A61A7A"/>
    <w:rsid w:val="00A64482"/>
    <w:rsid w:val="00A65295"/>
    <w:rsid w:val="00A65809"/>
    <w:rsid w:val="00A6721B"/>
    <w:rsid w:val="00A70A3F"/>
    <w:rsid w:val="00A716D9"/>
    <w:rsid w:val="00A74D9B"/>
    <w:rsid w:val="00A755A5"/>
    <w:rsid w:val="00A763C1"/>
    <w:rsid w:val="00A7679E"/>
    <w:rsid w:val="00A769DB"/>
    <w:rsid w:val="00A76E1E"/>
    <w:rsid w:val="00A807B0"/>
    <w:rsid w:val="00A80A05"/>
    <w:rsid w:val="00A85E76"/>
    <w:rsid w:val="00A8664F"/>
    <w:rsid w:val="00A8735B"/>
    <w:rsid w:val="00A87AB6"/>
    <w:rsid w:val="00A900F3"/>
    <w:rsid w:val="00A90E92"/>
    <w:rsid w:val="00A94979"/>
    <w:rsid w:val="00A9522A"/>
    <w:rsid w:val="00A95857"/>
    <w:rsid w:val="00A95BDA"/>
    <w:rsid w:val="00A96817"/>
    <w:rsid w:val="00A97738"/>
    <w:rsid w:val="00AA0658"/>
    <w:rsid w:val="00AA1382"/>
    <w:rsid w:val="00AA1D97"/>
    <w:rsid w:val="00AA3A7D"/>
    <w:rsid w:val="00AA3D72"/>
    <w:rsid w:val="00AA3DD3"/>
    <w:rsid w:val="00AA5438"/>
    <w:rsid w:val="00AA73DC"/>
    <w:rsid w:val="00AA76DD"/>
    <w:rsid w:val="00AB07EF"/>
    <w:rsid w:val="00AB164A"/>
    <w:rsid w:val="00AB26E1"/>
    <w:rsid w:val="00AB383B"/>
    <w:rsid w:val="00AB3BEF"/>
    <w:rsid w:val="00AB4BF8"/>
    <w:rsid w:val="00AB73D6"/>
    <w:rsid w:val="00AB74B8"/>
    <w:rsid w:val="00AB7FD7"/>
    <w:rsid w:val="00AC1140"/>
    <w:rsid w:val="00AC1739"/>
    <w:rsid w:val="00AC236A"/>
    <w:rsid w:val="00AC2696"/>
    <w:rsid w:val="00AC2746"/>
    <w:rsid w:val="00AC2B97"/>
    <w:rsid w:val="00AC2DCA"/>
    <w:rsid w:val="00AC3A02"/>
    <w:rsid w:val="00AC3EC4"/>
    <w:rsid w:val="00AC5394"/>
    <w:rsid w:val="00AC5F33"/>
    <w:rsid w:val="00AC7CE4"/>
    <w:rsid w:val="00AD14B9"/>
    <w:rsid w:val="00AD1E23"/>
    <w:rsid w:val="00AD21FD"/>
    <w:rsid w:val="00AD2455"/>
    <w:rsid w:val="00AD42EB"/>
    <w:rsid w:val="00AD47D9"/>
    <w:rsid w:val="00AD4ED7"/>
    <w:rsid w:val="00AD5474"/>
    <w:rsid w:val="00AD55B6"/>
    <w:rsid w:val="00AD7011"/>
    <w:rsid w:val="00AD77BC"/>
    <w:rsid w:val="00AE094A"/>
    <w:rsid w:val="00AE0D87"/>
    <w:rsid w:val="00AE1F8E"/>
    <w:rsid w:val="00AE3F46"/>
    <w:rsid w:val="00AE5B8C"/>
    <w:rsid w:val="00AE5CE8"/>
    <w:rsid w:val="00AE6DE4"/>
    <w:rsid w:val="00AE7800"/>
    <w:rsid w:val="00AF0606"/>
    <w:rsid w:val="00AF3B6C"/>
    <w:rsid w:val="00AF4691"/>
    <w:rsid w:val="00AF5905"/>
    <w:rsid w:val="00AF5FB9"/>
    <w:rsid w:val="00AF71CE"/>
    <w:rsid w:val="00AF786E"/>
    <w:rsid w:val="00AF7D00"/>
    <w:rsid w:val="00B00306"/>
    <w:rsid w:val="00B0343E"/>
    <w:rsid w:val="00B039DF"/>
    <w:rsid w:val="00B04762"/>
    <w:rsid w:val="00B04BE6"/>
    <w:rsid w:val="00B055B2"/>
    <w:rsid w:val="00B056FF"/>
    <w:rsid w:val="00B062A1"/>
    <w:rsid w:val="00B07341"/>
    <w:rsid w:val="00B11067"/>
    <w:rsid w:val="00B110AF"/>
    <w:rsid w:val="00B13692"/>
    <w:rsid w:val="00B13A22"/>
    <w:rsid w:val="00B13A7A"/>
    <w:rsid w:val="00B13FAD"/>
    <w:rsid w:val="00B15CDA"/>
    <w:rsid w:val="00B17A19"/>
    <w:rsid w:val="00B17D0B"/>
    <w:rsid w:val="00B20FDF"/>
    <w:rsid w:val="00B21B56"/>
    <w:rsid w:val="00B226DC"/>
    <w:rsid w:val="00B2523C"/>
    <w:rsid w:val="00B26C90"/>
    <w:rsid w:val="00B26EF0"/>
    <w:rsid w:val="00B3049F"/>
    <w:rsid w:val="00B3084F"/>
    <w:rsid w:val="00B31A2D"/>
    <w:rsid w:val="00B32067"/>
    <w:rsid w:val="00B3256F"/>
    <w:rsid w:val="00B32F72"/>
    <w:rsid w:val="00B334C4"/>
    <w:rsid w:val="00B3497A"/>
    <w:rsid w:val="00B36FDF"/>
    <w:rsid w:val="00B37315"/>
    <w:rsid w:val="00B373D2"/>
    <w:rsid w:val="00B37DB2"/>
    <w:rsid w:val="00B40FC1"/>
    <w:rsid w:val="00B41F28"/>
    <w:rsid w:val="00B426A1"/>
    <w:rsid w:val="00B4273A"/>
    <w:rsid w:val="00B4356C"/>
    <w:rsid w:val="00B451A8"/>
    <w:rsid w:val="00B45AFC"/>
    <w:rsid w:val="00B471A3"/>
    <w:rsid w:val="00B47CA4"/>
    <w:rsid w:val="00B50F0D"/>
    <w:rsid w:val="00B512F7"/>
    <w:rsid w:val="00B52C5F"/>
    <w:rsid w:val="00B55041"/>
    <w:rsid w:val="00B55F10"/>
    <w:rsid w:val="00B56468"/>
    <w:rsid w:val="00B5661B"/>
    <w:rsid w:val="00B56E6D"/>
    <w:rsid w:val="00B5747D"/>
    <w:rsid w:val="00B57669"/>
    <w:rsid w:val="00B57D46"/>
    <w:rsid w:val="00B6109D"/>
    <w:rsid w:val="00B62AE7"/>
    <w:rsid w:val="00B65B6D"/>
    <w:rsid w:val="00B66F8E"/>
    <w:rsid w:val="00B67478"/>
    <w:rsid w:val="00B718A0"/>
    <w:rsid w:val="00B725F2"/>
    <w:rsid w:val="00B72CC4"/>
    <w:rsid w:val="00B7467D"/>
    <w:rsid w:val="00B74775"/>
    <w:rsid w:val="00B74BC9"/>
    <w:rsid w:val="00B74DA8"/>
    <w:rsid w:val="00B75CF5"/>
    <w:rsid w:val="00B776DC"/>
    <w:rsid w:val="00B82C5C"/>
    <w:rsid w:val="00B82EC1"/>
    <w:rsid w:val="00B8372B"/>
    <w:rsid w:val="00B848B6"/>
    <w:rsid w:val="00B859FE"/>
    <w:rsid w:val="00B85AD7"/>
    <w:rsid w:val="00B908E0"/>
    <w:rsid w:val="00B90FBE"/>
    <w:rsid w:val="00B9257B"/>
    <w:rsid w:val="00B92840"/>
    <w:rsid w:val="00B93211"/>
    <w:rsid w:val="00B933AB"/>
    <w:rsid w:val="00B9380D"/>
    <w:rsid w:val="00B96CBC"/>
    <w:rsid w:val="00BA13BB"/>
    <w:rsid w:val="00BA1569"/>
    <w:rsid w:val="00BA1957"/>
    <w:rsid w:val="00BA278E"/>
    <w:rsid w:val="00BA2C3C"/>
    <w:rsid w:val="00BA3642"/>
    <w:rsid w:val="00BA3F39"/>
    <w:rsid w:val="00BA5E17"/>
    <w:rsid w:val="00BB0A8E"/>
    <w:rsid w:val="00BB1583"/>
    <w:rsid w:val="00BB1F16"/>
    <w:rsid w:val="00BB37B9"/>
    <w:rsid w:val="00BB3EC9"/>
    <w:rsid w:val="00BB77B3"/>
    <w:rsid w:val="00BB79A0"/>
    <w:rsid w:val="00BC0231"/>
    <w:rsid w:val="00BC1628"/>
    <w:rsid w:val="00BC1995"/>
    <w:rsid w:val="00BC46BF"/>
    <w:rsid w:val="00BC4DC6"/>
    <w:rsid w:val="00BC60F2"/>
    <w:rsid w:val="00BC6B90"/>
    <w:rsid w:val="00BC6BDF"/>
    <w:rsid w:val="00BC7CB6"/>
    <w:rsid w:val="00BD0E58"/>
    <w:rsid w:val="00BD1472"/>
    <w:rsid w:val="00BD1541"/>
    <w:rsid w:val="00BD179D"/>
    <w:rsid w:val="00BD6802"/>
    <w:rsid w:val="00BD6A82"/>
    <w:rsid w:val="00BE09ED"/>
    <w:rsid w:val="00BE0C5B"/>
    <w:rsid w:val="00BE433F"/>
    <w:rsid w:val="00BE434C"/>
    <w:rsid w:val="00BE4909"/>
    <w:rsid w:val="00BE5447"/>
    <w:rsid w:val="00BE6283"/>
    <w:rsid w:val="00BE706B"/>
    <w:rsid w:val="00BE70EB"/>
    <w:rsid w:val="00BE7A03"/>
    <w:rsid w:val="00BF0D2A"/>
    <w:rsid w:val="00BF2720"/>
    <w:rsid w:val="00BF3962"/>
    <w:rsid w:val="00BF4300"/>
    <w:rsid w:val="00BF4864"/>
    <w:rsid w:val="00BF4DDD"/>
    <w:rsid w:val="00BF5FBA"/>
    <w:rsid w:val="00BF6477"/>
    <w:rsid w:val="00C01E73"/>
    <w:rsid w:val="00C05B21"/>
    <w:rsid w:val="00C06585"/>
    <w:rsid w:val="00C06BBC"/>
    <w:rsid w:val="00C07067"/>
    <w:rsid w:val="00C0760F"/>
    <w:rsid w:val="00C106A1"/>
    <w:rsid w:val="00C10B31"/>
    <w:rsid w:val="00C118CB"/>
    <w:rsid w:val="00C13C6C"/>
    <w:rsid w:val="00C14115"/>
    <w:rsid w:val="00C142F2"/>
    <w:rsid w:val="00C15D77"/>
    <w:rsid w:val="00C171B1"/>
    <w:rsid w:val="00C17B4F"/>
    <w:rsid w:val="00C20AC3"/>
    <w:rsid w:val="00C20F5F"/>
    <w:rsid w:val="00C212A7"/>
    <w:rsid w:val="00C217B8"/>
    <w:rsid w:val="00C223B0"/>
    <w:rsid w:val="00C23A7E"/>
    <w:rsid w:val="00C242B2"/>
    <w:rsid w:val="00C24315"/>
    <w:rsid w:val="00C25DF7"/>
    <w:rsid w:val="00C25E88"/>
    <w:rsid w:val="00C26CB0"/>
    <w:rsid w:val="00C27A3C"/>
    <w:rsid w:val="00C30053"/>
    <w:rsid w:val="00C3251D"/>
    <w:rsid w:val="00C33CC5"/>
    <w:rsid w:val="00C34673"/>
    <w:rsid w:val="00C35EAA"/>
    <w:rsid w:val="00C36DBF"/>
    <w:rsid w:val="00C36F16"/>
    <w:rsid w:val="00C42295"/>
    <w:rsid w:val="00C42D56"/>
    <w:rsid w:val="00C435A1"/>
    <w:rsid w:val="00C45A58"/>
    <w:rsid w:val="00C50537"/>
    <w:rsid w:val="00C50678"/>
    <w:rsid w:val="00C50E9A"/>
    <w:rsid w:val="00C51CB5"/>
    <w:rsid w:val="00C51CBD"/>
    <w:rsid w:val="00C51DEF"/>
    <w:rsid w:val="00C525D5"/>
    <w:rsid w:val="00C52D7E"/>
    <w:rsid w:val="00C54591"/>
    <w:rsid w:val="00C5597E"/>
    <w:rsid w:val="00C56AED"/>
    <w:rsid w:val="00C571DF"/>
    <w:rsid w:val="00C60E7E"/>
    <w:rsid w:val="00C619CA"/>
    <w:rsid w:val="00C61CE7"/>
    <w:rsid w:val="00C630DB"/>
    <w:rsid w:val="00C63276"/>
    <w:rsid w:val="00C63643"/>
    <w:rsid w:val="00C638C5"/>
    <w:rsid w:val="00C643CA"/>
    <w:rsid w:val="00C6496B"/>
    <w:rsid w:val="00C64F4A"/>
    <w:rsid w:val="00C652B7"/>
    <w:rsid w:val="00C66248"/>
    <w:rsid w:val="00C6659A"/>
    <w:rsid w:val="00C679DD"/>
    <w:rsid w:val="00C70BC6"/>
    <w:rsid w:val="00C7109C"/>
    <w:rsid w:val="00C72271"/>
    <w:rsid w:val="00C72C65"/>
    <w:rsid w:val="00C730DD"/>
    <w:rsid w:val="00C74119"/>
    <w:rsid w:val="00C74FC0"/>
    <w:rsid w:val="00C81CF7"/>
    <w:rsid w:val="00C839F7"/>
    <w:rsid w:val="00C84709"/>
    <w:rsid w:val="00C848A8"/>
    <w:rsid w:val="00C84DD2"/>
    <w:rsid w:val="00C87002"/>
    <w:rsid w:val="00C906B0"/>
    <w:rsid w:val="00C95CE5"/>
    <w:rsid w:val="00C963A4"/>
    <w:rsid w:val="00C96AC4"/>
    <w:rsid w:val="00C97439"/>
    <w:rsid w:val="00C97752"/>
    <w:rsid w:val="00CA035A"/>
    <w:rsid w:val="00CA060B"/>
    <w:rsid w:val="00CA2721"/>
    <w:rsid w:val="00CA3151"/>
    <w:rsid w:val="00CA3BCE"/>
    <w:rsid w:val="00CA3D72"/>
    <w:rsid w:val="00CA638E"/>
    <w:rsid w:val="00CA6975"/>
    <w:rsid w:val="00CA72FA"/>
    <w:rsid w:val="00CA7DFB"/>
    <w:rsid w:val="00CB0020"/>
    <w:rsid w:val="00CB0F2C"/>
    <w:rsid w:val="00CB1C5B"/>
    <w:rsid w:val="00CB1E26"/>
    <w:rsid w:val="00CB31B0"/>
    <w:rsid w:val="00CB5E1D"/>
    <w:rsid w:val="00CB5E2F"/>
    <w:rsid w:val="00CB6373"/>
    <w:rsid w:val="00CB76ED"/>
    <w:rsid w:val="00CC03DC"/>
    <w:rsid w:val="00CC147F"/>
    <w:rsid w:val="00CC15B1"/>
    <w:rsid w:val="00CC1B5C"/>
    <w:rsid w:val="00CC242A"/>
    <w:rsid w:val="00CC2F73"/>
    <w:rsid w:val="00CC4D46"/>
    <w:rsid w:val="00CC5027"/>
    <w:rsid w:val="00CC6486"/>
    <w:rsid w:val="00CC705E"/>
    <w:rsid w:val="00CC7589"/>
    <w:rsid w:val="00CC7B8C"/>
    <w:rsid w:val="00CD124F"/>
    <w:rsid w:val="00CD3273"/>
    <w:rsid w:val="00CD3333"/>
    <w:rsid w:val="00CD3DEA"/>
    <w:rsid w:val="00CD48FC"/>
    <w:rsid w:val="00CD5322"/>
    <w:rsid w:val="00CD5626"/>
    <w:rsid w:val="00CD56F5"/>
    <w:rsid w:val="00CD5FAA"/>
    <w:rsid w:val="00CD6367"/>
    <w:rsid w:val="00CD6A00"/>
    <w:rsid w:val="00CD703E"/>
    <w:rsid w:val="00CD7632"/>
    <w:rsid w:val="00CE1617"/>
    <w:rsid w:val="00CE1767"/>
    <w:rsid w:val="00CE191E"/>
    <w:rsid w:val="00CE1989"/>
    <w:rsid w:val="00CE3841"/>
    <w:rsid w:val="00CE4691"/>
    <w:rsid w:val="00CE5A23"/>
    <w:rsid w:val="00CF0FDF"/>
    <w:rsid w:val="00CF3CB2"/>
    <w:rsid w:val="00CF546D"/>
    <w:rsid w:val="00CF629E"/>
    <w:rsid w:val="00CF7040"/>
    <w:rsid w:val="00D024BB"/>
    <w:rsid w:val="00D0333B"/>
    <w:rsid w:val="00D03428"/>
    <w:rsid w:val="00D04614"/>
    <w:rsid w:val="00D05C07"/>
    <w:rsid w:val="00D06C13"/>
    <w:rsid w:val="00D06D9F"/>
    <w:rsid w:val="00D113BC"/>
    <w:rsid w:val="00D12692"/>
    <w:rsid w:val="00D13662"/>
    <w:rsid w:val="00D1410B"/>
    <w:rsid w:val="00D14FC6"/>
    <w:rsid w:val="00D15B4D"/>
    <w:rsid w:val="00D1677A"/>
    <w:rsid w:val="00D2080B"/>
    <w:rsid w:val="00D20C4E"/>
    <w:rsid w:val="00D217DA"/>
    <w:rsid w:val="00D21FC7"/>
    <w:rsid w:val="00D24317"/>
    <w:rsid w:val="00D246D5"/>
    <w:rsid w:val="00D25C10"/>
    <w:rsid w:val="00D26CDC"/>
    <w:rsid w:val="00D27DCA"/>
    <w:rsid w:val="00D32572"/>
    <w:rsid w:val="00D35CD8"/>
    <w:rsid w:val="00D35F82"/>
    <w:rsid w:val="00D3739C"/>
    <w:rsid w:val="00D4005C"/>
    <w:rsid w:val="00D40E23"/>
    <w:rsid w:val="00D41855"/>
    <w:rsid w:val="00D4199A"/>
    <w:rsid w:val="00D4229B"/>
    <w:rsid w:val="00D4409D"/>
    <w:rsid w:val="00D44240"/>
    <w:rsid w:val="00D45BE8"/>
    <w:rsid w:val="00D476EC"/>
    <w:rsid w:val="00D522EA"/>
    <w:rsid w:val="00D52715"/>
    <w:rsid w:val="00D52DF9"/>
    <w:rsid w:val="00D5538C"/>
    <w:rsid w:val="00D55B7B"/>
    <w:rsid w:val="00D56163"/>
    <w:rsid w:val="00D57789"/>
    <w:rsid w:val="00D6065F"/>
    <w:rsid w:val="00D60709"/>
    <w:rsid w:val="00D60A43"/>
    <w:rsid w:val="00D60C0B"/>
    <w:rsid w:val="00D62798"/>
    <w:rsid w:val="00D655B2"/>
    <w:rsid w:val="00D662AB"/>
    <w:rsid w:val="00D666CC"/>
    <w:rsid w:val="00D669C3"/>
    <w:rsid w:val="00D67699"/>
    <w:rsid w:val="00D716C4"/>
    <w:rsid w:val="00D71931"/>
    <w:rsid w:val="00D71FF7"/>
    <w:rsid w:val="00D72CCA"/>
    <w:rsid w:val="00D72E46"/>
    <w:rsid w:val="00D747AA"/>
    <w:rsid w:val="00D74CF1"/>
    <w:rsid w:val="00D74F03"/>
    <w:rsid w:val="00D764F1"/>
    <w:rsid w:val="00D77B2A"/>
    <w:rsid w:val="00D814AB"/>
    <w:rsid w:val="00D825BA"/>
    <w:rsid w:val="00D826E8"/>
    <w:rsid w:val="00D83F95"/>
    <w:rsid w:val="00D84F6B"/>
    <w:rsid w:val="00D85A5D"/>
    <w:rsid w:val="00D87615"/>
    <w:rsid w:val="00D87DAF"/>
    <w:rsid w:val="00D95729"/>
    <w:rsid w:val="00D95744"/>
    <w:rsid w:val="00D977FF"/>
    <w:rsid w:val="00DA03D2"/>
    <w:rsid w:val="00DA12FF"/>
    <w:rsid w:val="00DA3B88"/>
    <w:rsid w:val="00DA4EEE"/>
    <w:rsid w:val="00DA67E0"/>
    <w:rsid w:val="00DA71E1"/>
    <w:rsid w:val="00DA77E2"/>
    <w:rsid w:val="00DA7C67"/>
    <w:rsid w:val="00DB0936"/>
    <w:rsid w:val="00DB16D6"/>
    <w:rsid w:val="00DB16DF"/>
    <w:rsid w:val="00DB305D"/>
    <w:rsid w:val="00DB45B3"/>
    <w:rsid w:val="00DB7753"/>
    <w:rsid w:val="00DC0B0E"/>
    <w:rsid w:val="00DC26BC"/>
    <w:rsid w:val="00DC307A"/>
    <w:rsid w:val="00DC4D8C"/>
    <w:rsid w:val="00DC5A17"/>
    <w:rsid w:val="00DD020B"/>
    <w:rsid w:val="00DD0B7E"/>
    <w:rsid w:val="00DD12E4"/>
    <w:rsid w:val="00DD1823"/>
    <w:rsid w:val="00DD1C8E"/>
    <w:rsid w:val="00DD3221"/>
    <w:rsid w:val="00DD325F"/>
    <w:rsid w:val="00DD33D3"/>
    <w:rsid w:val="00DD38AB"/>
    <w:rsid w:val="00DD4F69"/>
    <w:rsid w:val="00DD55A4"/>
    <w:rsid w:val="00DD61E0"/>
    <w:rsid w:val="00DD7603"/>
    <w:rsid w:val="00DD7730"/>
    <w:rsid w:val="00DD7F4A"/>
    <w:rsid w:val="00DE07E1"/>
    <w:rsid w:val="00DE1B43"/>
    <w:rsid w:val="00DE454E"/>
    <w:rsid w:val="00DE7B7C"/>
    <w:rsid w:val="00DF40CF"/>
    <w:rsid w:val="00DF5398"/>
    <w:rsid w:val="00DF62A0"/>
    <w:rsid w:val="00E012EC"/>
    <w:rsid w:val="00E018D4"/>
    <w:rsid w:val="00E02708"/>
    <w:rsid w:val="00E03995"/>
    <w:rsid w:val="00E050B1"/>
    <w:rsid w:val="00E051A4"/>
    <w:rsid w:val="00E05271"/>
    <w:rsid w:val="00E0590C"/>
    <w:rsid w:val="00E101CD"/>
    <w:rsid w:val="00E1021E"/>
    <w:rsid w:val="00E10339"/>
    <w:rsid w:val="00E109B4"/>
    <w:rsid w:val="00E12CDD"/>
    <w:rsid w:val="00E16C37"/>
    <w:rsid w:val="00E17509"/>
    <w:rsid w:val="00E178CB"/>
    <w:rsid w:val="00E23CF3"/>
    <w:rsid w:val="00E24E95"/>
    <w:rsid w:val="00E2542D"/>
    <w:rsid w:val="00E255BD"/>
    <w:rsid w:val="00E26DFA"/>
    <w:rsid w:val="00E2749B"/>
    <w:rsid w:val="00E276D3"/>
    <w:rsid w:val="00E30133"/>
    <w:rsid w:val="00E3332B"/>
    <w:rsid w:val="00E33735"/>
    <w:rsid w:val="00E34193"/>
    <w:rsid w:val="00E348CB"/>
    <w:rsid w:val="00E348F8"/>
    <w:rsid w:val="00E34D9F"/>
    <w:rsid w:val="00E355E2"/>
    <w:rsid w:val="00E40773"/>
    <w:rsid w:val="00E44E29"/>
    <w:rsid w:val="00E45C90"/>
    <w:rsid w:val="00E45CD4"/>
    <w:rsid w:val="00E45FA7"/>
    <w:rsid w:val="00E46FF8"/>
    <w:rsid w:val="00E47D0F"/>
    <w:rsid w:val="00E500FD"/>
    <w:rsid w:val="00E50EF4"/>
    <w:rsid w:val="00E511D9"/>
    <w:rsid w:val="00E53993"/>
    <w:rsid w:val="00E546BE"/>
    <w:rsid w:val="00E552BD"/>
    <w:rsid w:val="00E56A72"/>
    <w:rsid w:val="00E57763"/>
    <w:rsid w:val="00E57B6D"/>
    <w:rsid w:val="00E615FD"/>
    <w:rsid w:val="00E61F70"/>
    <w:rsid w:val="00E63184"/>
    <w:rsid w:val="00E6498C"/>
    <w:rsid w:val="00E64AFF"/>
    <w:rsid w:val="00E64B81"/>
    <w:rsid w:val="00E64FD4"/>
    <w:rsid w:val="00E6759B"/>
    <w:rsid w:val="00E67D85"/>
    <w:rsid w:val="00E70A17"/>
    <w:rsid w:val="00E710B1"/>
    <w:rsid w:val="00E71975"/>
    <w:rsid w:val="00E7297A"/>
    <w:rsid w:val="00E72ED5"/>
    <w:rsid w:val="00E731B9"/>
    <w:rsid w:val="00E75722"/>
    <w:rsid w:val="00E7598D"/>
    <w:rsid w:val="00E76550"/>
    <w:rsid w:val="00E76AFB"/>
    <w:rsid w:val="00E77D66"/>
    <w:rsid w:val="00E81885"/>
    <w:rsid w:val="00E8387C"/>
    <w:rsid w:val="00E84549"/>
    <w:rsid w:val="00E85F95"/>
    <w:rsid w:val="00E867D3"/>
    <w:rsid w:val="00E90D2C"/>
    <w:rsid w:val="00E91A5C"/>
    <w:rsid w:val="00E955A2"/>
    <w:rsid w:val="00E95B76"/>
    <w:rsid w:val="00E9630F"/>
    <w:rsid w:val="00EA1EE4"/>
    <w:rsid w:val="00EA1F89"/>
    <w:rsid w:val="00EA2E89"/>
    <w:rsid w:val="00EA39DE"/>
    <w:rsid w:val="00EA4878"/>
    <w:rsid w:val="00EA4E4C"/>
    <w:rsid w:val="00EA5450"/>
    <w:rsid w:val="00EA5CF4"/>
    <w:rsid w:val="00EA68A8"/>
    <w:rsid w:val="00EA70FC"/>
    <w:rsid w:val="00EB0D6A"/>
    <w:rsid w:val="00EB0EAE"/>
    <w:rsid w:val="00EB37EF"/>
    <w:rsid w:val="00EB382E"/>
    <w:rsid w:val="00EB3838"/>
    <w:rsid w:val="00EB3C2D"/>
    <w:rsid w:val="00EB51AC"/>
    <w:rsid w:val="00EB68AA"/>
    <w:rsid w:val="00EB6B26"/>
    <w:rsid w:val="00EB7AF7"/>
    <w:rsid w:val="00EC0F50"/>
    <w:rsid w:val="00EC1369"/>
    <w:rsid w:val="00EC2091"/>
    <w:rsid w:val="00EC2B72"/>
    <w:rsid w:val="00EC2DF6"/>
    <w:rsid w:val="00EC3584"/>
    <w:rsid w:val="00EC4D7B"/>
    <w:rsid w:val="00EC4DC7"/>
    <w:rsid w:val="00EC5BAD"/>
    <w:rsid w:val="00EC6258"/>
    <w:rsid w:val="00EC784A"/>
    <w:rsid w:val="00ED0979"/>
    <w:rsid w:val="00ED13ED"/>
    <w:rsid w:val="00ED1E50"/>
    <w:rsid w:val="00ED301C"/>
    <w:rsid w:val="00ED3813"/>
    <w:rsid w:val="00ED38DB"/>
    <w:rsid w:val="00ED3978"/>
    <w:rsid w:val="00ED58C6"/>
    <w:rsid w:val="00ED7D41"/>
    <w:rsid w:val="00EE022F"/>
    <w:rsid w:val="00EE31C4"/>
    <w:rsid w:val="00EE4303"/>
    <w:rsid w:val="00EE56A9"/>
    <w:rsid w:val="00EE5B0F"/>
    <w:rsid w:val="00EE636D"/>
    <w:rsid w:val="00EF0238"/>
    <w:rsid w:val="00EF0B99"/>
    <w:rsid w:val="00EF11F3"/>
    <w:rsid w:val="00EF2884"/>
    <w:rsid w:val="00EF2A70"/>
    <w:rsid w:val="00EF3AC8"/>
    <w:rsid w:val="00EF4012"/>
    <w:rsid w:val="00EF5143"/>
    <w:rsid w:val="00EF5BCC"/>
    <w:rsid w:val="00EF60C1"/>
    <w:rsid w:val="00EF61A1"/>
    <w:rsid w:val="00EF62B8"/>
    <w:rsid w:val="00EF7215"/>
    <w:rsid w:val="00EF7612"/>
    <w:rsid w:val="00EF76D9"/>
    <w:rsid w:val="00EF7743"/>
    <w:rsid w:val="00F033A6"/>
    <w:rsid w:val="00F0480B"/>
    <w:rsid w:val="00F05B4A"/>
    <w:rsid w:val="00F06CF0"/>
    <w:rsid w:val="00F0767B"/>
    <w:rsid w:val="00F076D1"/>
    <w:rsid w:val="00F07866"/>
    <w:rsid w:val="00F1275B"/>
    <w:rsid w:val="00F12F93"/>
    <w:rsid w:val="00F13536"/>
    <w:rsid w:val="00F13642"/>
    <w:rsid w:val="00F14933"/>
    <w:rsid w:val="00F16E5B"/>
    <w:rsid w:val="00F17477"/>
    <w:rsid w:val="00F2298E"/>
    <w:rsid w:val="00F2441F"/>
    <w:rsid w:val="00F24B03"/>
    <w:rsid w:val="00F2526F"/>
    <w:rsid w:val="00F254CA"/>
    <w:rsid w:val="00F3038C"/>
    <w:rsid w:val="00F3161A"/>
    <w:rsid w:val="00F32985"/>
    <w:rsid w:val="00F32F2C"/>
    <w:rsid w:val="00F3327F"/>
    <w:rsid w:val="00F33B1C"/>
    <w:rsid w:val="00F35FAC"/>
    <w:rsid w:val="00F377DC"/>
    <w:rsid w:val="00F379C9"/>
    <w:rsid w:val="00F37C61"/>
    <w:rsid w:val="00F40D89"/>
    <w:rsid w:val="00F40E7D"/>
    <w:rsid w:val="00F40F5F"/>
    <w:rsid w:val="00F42226"/>
    <w:rsid w:val="00F4331A"/>
    <w:rsid w:val="00F43553"/>
    <w:rsid w:val="00F43B30"/>
    <w:rsid w:val="00F4414D"/>
    <w:rsid w:val="00F441F8"/>
    <w:rsid w:val="00F45057"/>
    <w:rsid w:val="00F4719E"/>
    <w:rsid w:val="00F474E8"/>
    <w:rsid w:val="00F4783E"/>
    <w:rsid w:val="00F500D1"/>
    <w:rsid w:val="00F508AF"/>
    <w:rsid w:val="00F50BC5"/>
    <w:rsid w:val="00F50F55"/>
    <w:rsid w:val="00F50FDC"/>
    <w:rsid w:val="00F51187"/>
    <w:rsid w:val="00F511CB"/>
    <w:rsid w:val="00F5279E"/>
    <w:rsid w:val="00F5398C"/>
    <w:rsid w:val="00F56FEC"/>
    <w:rsid w:val="00F575E6"/>
    <w:rsid w:val="00F63532"/>
    <w:rsid w:val="00F637D7"/>
    <w:rsid w:val="00F63B49"/>
    <w:rsid w:val="00F64B15"/>
    <w:rsid w:val="00F64BE7"/>
    <w:rsid w:val="00F6637F"/>
    <w:rsid w:val="00F67BD1"/>
    <w:rsid w:val="00F67E4D"/>
    <w:rsid w:val="00F707F0"/>
    <w:rsid w:val="00F70E3B"/>
    <w:rsid w:val="00F72EE9"/>
    <w:rsid w:val="00F74E81"/>
    <w:rsid w:val="00F758BF"/>
    <w:rsid w:val="00F76010"/>
    <w:rsid w:val="00F76A2F"/>
    <w:rsid w:val="00F77258"/>
    <w:rsid w:val="00F77957"/>
    <w:rsid w:val="00F822D3"/>
    <w:rsid w:val="00F827BD"/>
    <w:rsid w:val="00F844EE"/>
    <w:rsid w:val="00F8663A"/>
    <w:rsid w:val="00F9036C"/>
    <w:rsid w:val="00F930F5"/>
    <w:rsid w:val="00F93BAD"/>
    <w:rsid w:val="00F9424F"/>
    <w:rsid w:val="00F9429F"/>
    <w:rsid w:val="00F94F92"/>
    <w:rsid w:val="00F9570A"/>
    <w:rsid w:val="00F95867"/>
    <w:rsid w:val="00F966CD"/>
    <w:rsid w:val="00F97CD9"/>
    <w:rsid w:val="00FA089C"/>
    <w:rsid w:val="00FA162C"/>
    <w:rsid w:val="00FA1CB7"/>
    <w:rsid w:val="00FA211F"/>
    <w:rsid w:val="00FA5A8A"/>
    <w:rsid w:val="00FA6EE3"/>
    <w:rsid w:val="00FA77D5"/>
    <w:rsid w:val="00FB33A6"/>
    <w:rsid w:val="00FB5930"/>
    <w:rsid w:val="00FB5E56"/>
    <w:rsid w:val="00FB645C"/>
    <w:rsid w:val="00FB645F"/>
    <w:rsid w:val="00FB6558"/>
    <w:rsid w:val="00FB6C94"/>
    <w:rsid w:val="00FC1457"/>
    <w:rsid w:val="00FC17EF"/>
    <w:rsid w:val="00FC266A"/>
    <w:rsid w:val="00FC27BC"/>
    <w:rsid w:val="00FC2AA0"/>
    <w:rsid w:val="00FC3578"/>
    <w:rsid w:val="00FC3A51"/>
    <w:rsid w:val="00FC4189"/>
    <w:rsid w:val="00FC4B3A"/>
    <w:rsid w:val="00FC5756"/>
    <w:rsid w:val="00FC5E0D"/>
    <w:rsid w:val="00FC6845"/>
    <w:rsid w:val="00FC6AEB"/>
    <w:rsid w:val="00FD07C4"/>
    <w:rsid w:val="00FD1B4B"/>
    <w:rsid w:val="00FD2814"/>
    <w:rsid w:val="00FD2983"/>
    <w:rsid w:val="00FD2FB6"/>
    <w:rsid w:val="00FD35A6"/>
    <w:rsid w:val="00FD6A5A"/>
    <w:rsid w:val="00FE029F"/>
    <w:rsid w:val="00FE0428"/>
    <w:rsid w:val="00FE08B7"/>
    <w:rsid w:val="00FE0974"/>
    <w:rsid w:val="00FE0A26"/>
    <w:rsid w:val="00FE2717"/>
    <w:rsid w:val="00FE32F6"/>
    <w:rsid w:val="00FE33FF"/>
    <w:rsid w:val="00FE42F1"/>
    <w:rsid w:val="00FE44EE"/>
    <w:rsid w:val="00FE4571"/>
    <w:rsid w:val="00FE654B"/>
    <w:rsid w:val="00FE6B4B"/>
    <w:rsid w:val="00FE791B"/>
    <w:rsid w:val="00FF008E"/>
    <w:rsid w:val="00FF095A"/>
    <w:rsid w:val="00FF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A71013F"/>
  <w15:docId w15:val="{3B4A5FED-558A-4FA9-AC5B-0C1792BA0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3C796E"/>
  </w:style>
  <w:style w:type="paragraph" w:styleId="Heading1">
    <w:name w:val="heading 1"/>
    <w:basedOn w:val="Normal"/>
    <w:next w:val="Normal"/>
    <w:qFormat/>
    <w:rsid w:val="003C796E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3C796E"/>
    <w:pPr>
      <w:keepNext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3C796E"/>
    <w:pPr>
      <w:keepNext/>
      <w:outlineLvl w:val="2"/>
    </w:pPr>
    <w:rPr>
      <w:sz w:val="24"/>
      <w:u w:val="single"/>
    </w:rPr>
  </w:style>
  <w:style w:type="paragraph" w:styleId="Heading4">
    <w:name w:val="heading 4"/>
    <w:basedOn w:val="Normal"/>
    <w:next w:val="Normal"/>
    <w:qFormat/>
    <w:rsid w:val="003C796E"/>
    <w:pPr>
      <w:keepNext/>
      <w:jc w:val="center"/>
      <w:outlineLvl w:val="3"/>
    </w:pPr>
    <w:rPr>
      <w:rFonts w:ascii="Times New" w:hAnsi="Times New"/>
      <w:b/>
      <w:sz w:val="24"/>
    </w:rPr>
  </w:style>
  <w:style w:type="paragraph" w:styleId="Heading5">
    <w:name w:val="heading 5"/>
    <w:basedOn w:val="Normal"/>
    <w:next w:val="Normal"/>
    <w:qFormat/>
    <w:rsid w:val="003C796E"/>
    <w:pPr>
      <w:keepNext/>
      <w:ind w:left="-10" w:firstLine="10"/>
      <w:jc w:val="center"/>
      <w:outlineLvl w:val="4"/>
    </w:pPr>
    <w:rPr>
      <w:rFonts w:ascii="Times New" w:hAnsi="Times New"/>
      <w:b/>
      <w:sz w:val="24"/>
    </w:rPr>
  </w:style>
  <w:style w:type="paragraph" w:styleId="Heading6">
    <w:name w:val="heading 6"/>
    <w:basedOn w:val="Normal"/>
    <w:next w:val="Normal"/>
    <w:qFormat/>
    <w:rsid w:val="003C796E"/>
    <w:pPr>
      <w:keepNext/>
      <w:ind w:left="-10"/>
      <w:jc w:val="center"/>
      <w:outlineLvl w:val="5"/>
    </w:pPr>
    <w:rPr>
      <w:rFonts w:ascii="Times New" w:hAnsi="Times New"/>
      <w:b/>
      <w:sz w:val="24"/>
    </w:rPr>
  </w:style>
  <w:style w:type="paragraph" w:styleId="Heading7">
    <w:name w:val="heading 7"/>
    <w:basedOn w:val="Normal"/>
    <w:next w:val="Normal"/>
    <w:qFormat/>
    <w:rsid w:val="003C796E"/>
    <w:pPr>
      <w:keepNext/>
      <w:spacing w:line="360" w:lineRule="auto"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C796E"/>
    <w:pPr>
      <w:jc w:val="center"/>
    </w:pPr>
    <w:rPr>
      <w:b/>
      <w:sz w:val="24"/>
    </w:rPr>
  </w:style>
  <w:style w:type="paragraph" w:styleId="BodyText2">
    <w:name w:val="Body Text 2"/>
    <w:basedOn w:val="Normal"/>
    <w:rsid w:val="003C796E"/>
    <w:rPr>
      <w:sz w:val="24"/>
    </w:rPr>
  </w:style>
  <w:style w:type="paragraph" w:styleId="Header">
    <w:name w:val="header"/>
    <w:basedOn w:val="Normal"/>
    <w:rsid w:val="003C796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C796E"/>
  </w:style>
  <w:style w:type="paragraph" w:styleId="Footer">
    <w:name w:val="footer"/>
    <w:basedOn w:val="Normal"/>
    <w:link w:val="FooterChar"/>
    <w:rsid w:val="003C796E"/>
    <w:pPr>
      <w:tabs>
        <w:tab w:val="center" w:pos="4320"/>
        <w:tab w:val="right" w:pos="8640"/>
      </w:tabs>
    </w:pPr>
    <w:rPr>
      <w:snapToGrid w:val="0"/>
    </w:rPr>
  </w:style>
  <w:style w:type="paragraph" w:styleId="Index1">
    <w:name w:val="index 1"/>
    <w:basedOn w:val="Normal"/>
    <w:next w:val="Normal"/>
    <w:autoRedefine/>
    <w:semiHidden/>
    <w:rsid w:val="003C796E"/>
    <w:pPr>
      <w:ind w:left="200" w:hanging="200"/>
    </w:pPr>
  </w:style>
  <w:style w:type="paragraph" w:styleId="Index2">
    <w:name w:val="index 2"/>
    <w:basedOn w:val="Normal"/>
    <w:next w:val="Normal"/>
    <w:autoRedefine/>
    <w:semiHidden/>
    <w:rsid w:val="003C796E"/>
    <w:pPr>
      <w:ind w:left="400" w:hanging="200"/>
    </w:pPr>
  </w:style>
  <w:style w:type="paragraph" w:styleId="Index3">
    <w:name w:val="index 3"/>
    <w:basedOn w:val="Normal"/>
    <w:next w:val="Normal"/>
    <w:autoRedefine/>
    <w:semiHidden/>
    <w:rsid w:val="003C796E"/>
    <w:pPr>
      <w:ind w:left="600" w:hanging="200"/>
    </w:pPr>
  </w:style>
  <w:style w:type="paragraph" w:styleId="Index4">
    <w:name w:val="index 4"/>
    <w:basedOn w:val="Normal"/>
    <w:next w:val="Normal"/>
    <w:autoRedefine/>
    <w:semiHidden/>
    <w:rsid w:val="003C796E"/>
    <w:pPr>
      <w:ind w:left="800" w:hanging="200"/>
    </w:pPr>
  </w:style>
  <w:style w:type="paragraph" w:styleId="Index5">
    <w:name w:val="index 5"/>
    <w:basedOn w:val="Normal"/>
    <w:next w:val="Normal"/>
    <w:autoRedefine/>
    <w:semiHidden/>
    <w:rsid w:val="003C796E"/>
    <w:pPr>
      <w:ind w:left="1000" w:hanging="200"/>
    </w:pPr>
  </w:style>
  <w:style w:type="paragraph" w:styleId="Index6">
    <w:name w:val="index 6"/>
    <w:basedOn w:val="Normal"/>
    <w:next w:val="Normal"/>
    <w:autoRedefine/>
    <w:semiHidden/>
    <w:rsid w:val="003C796E"/>
    <w:pPr>
      <w:ind w:left="1200" w:hanging="200"/>
    </w:pPr>
  </w:style>
  <w:style w:type="paragraph" w:styleId="Index7">
    <w:name w:val="index 7"/>
    <w:basedOn w:val="Normal"/>
    <w:next w:val="Normal"/>
    <w:autoRedefine/>
    <w:semiHidden/>
    <w:rsid w:val="003C796E"/>
    <w:pPr>
      <w:ind w:left="1400" w:hanging="200"/>
    </w:pPr>
  </w:style>
  <w:style w:type="paragraph" w:styleId="Index8">
    <w:name w:val="index 8"/>
    <w:basedOn w:val="Normal"/>
    <w:next w:val="Normal"/>
    <w:autoRedefine/>
    <w:semiHidden/>
    <w:rsid w:val="003C796E"/>
    <w:pPr>
      <w:ind w:left="1600" w:hanging="200"/>
    </w:pPr>
  </w:style>
  <w:style w:type="paragraph" w:styleId="Index9">
    <w:name w:val="index 9"/>
    <w:basedOn w:val="Normal"/>
    <w:next w:val="Normal"/>
    <w:autoRedefine/>
    <w:semiHidden/>
    <w:rsid w:val="003C796E"/>
    <w:pPr>
      <w:ind w:left="1800" w:hanging="200"/>
    </w:pPr>
  </w:style>
  <w:style w:type="paragraph" w:styleId="IndexHeading">
    <w:name w:val="index heading"/>
    <w:basedOn w:val="Normal"/>
    <w:next w:val="Index1"/>
    <w:semiHidden/>
    <w:rsid w:val="003C796E"/>
  </w:style>
  <w:style w:type="paragraph" w:styleId="BodyTextIndent">
    <w:name w:val="Body Text Indent"/>
    <w:basedOn w:val="Normal"/>
    <w:rsid w:val="003C796E"/>
    <w:pPr>
      <w:ind w:left="540" w:hanging="540"/>
    </w:pPr>
    <w:rPr>
      <w:rFonts w:ascii="Times New" w:hAnsi="Times New"/>
      <w:sz w:val="24"/>
    </w:rPr>
  </w:style>
  <w:style w:type="paragraph" w:styleId="BodyTextIndent2">
    <w:name w:val="Body Text Indent 2"/>
    <w:basedOn w:val="Normal"/>
    <w:rsid w:val="003C796E"/>
    <w:pPr>
      <w:ind w:left="720" w:hanging="720"/>
    </w:pPr>
    <w:rPr>
      <w:rFonts w:ascii="Times New" w:hAnsi="Times New"/>
      <w:sz w:val="24"/>
    </w:rPr>
  </w:style>
  <w:style w:type="paragraph" w:styleId="DocumentMap">
    <w:name w:val="Document Map"/>
    <w:basedOn w:val="Normal"/>
    <w:semiHidden/>
    <w:rsid w:val="003C796E"/>
    <w:pPr>
      <w:shd w:val="clear" w:color="auto" w:fill="000080"/>
    </w:pPr>
    <w:rPr>
      <w:rFonts w:ascii="Tahoma" w:hAnsi="Tahoma"/>
    </w:rPr>
  </w:style>
  <w:style w:type="paragraph" w:styleId="BodyTextIndent3">
    <w:name w:val="Body Text Indent 3"/>
    <w:basedOn w:val="Normal"/>
    <w:rsid w:val="003C796E"/>
    <w:pPr>
      <w:spacing w:line="360" w:lineRule="auto"/>
      <w:ind w:firstLine="720"/>
    </w:pPr>
    <w:rPr>
      <w:rFonts w:ascii="Arial" w:hAnsi="Arial"/>
      <w:b/>
      <w:bCs/>
      <w:sz w:val="24"/>
    </w:rPr>
  </w:style>
  <w:style w:type="paragraph" w:styleId="BalloonText">
    <w:name w:val="Balloon Text"/>
    <w:basedOn w:val="Normal"/>
    <w:semiHidden/>
    <w:rsid w:val="00C36DB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196C59"/>
    <w:rPr>
      <w:sz w:val="16"/>
      <w:szCs w:val="16"/>
    </w:rPr>
  </w:style>
  <w:style w:type="paragraph" w:styleId="CommentText">
    <w:name w:val="annotation text"/>
    <w:basedOn w:val="Normal"/>
    <w:semiHidden/>
    <w:rsid w:val="00196C59"/>
  </w:style>
  <w:style w:type="paragraph" w:styleId="CommentSubject">
    <w:name w:val="annotation subject"/>
    <w:basedOn w:val="CommentText"/>
    <w:next w:val="CommentText"/>
    <w:semiHidden/>
    <w:rsid w:val="00196C59"/>
    <w:rPr>
      <w:b/>
      <w:bCs/>
    </w:rPr>
  </w:style>
  <w:style w:type="character" w:styleId="Hyperlink">
    <w:name w:val="Hyperlink"/>
    <w:basedOn w:val="DefaultParagraphFont"/>
    <w:uiPriority w:val="99"/>
    <w:rsid w:val="00CA035A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rsid w:val="00BB3EC9"/>
    <w:rPr>
      <w:snapToGrid w:val="0"/>
    </w:rPr>
  </w:style>
  <w:style w:type="paragraph" w:styleId="NoSpacing">
    <w:name w:val="No Spacing"/>
    <w:uiPriority w:val="1"/>
    <w:qFormat/>
    <w:rsid w:val="007202B9"/>
    <w:rPr>
      <w:rFonts w:eastAsiaTheme="minorHAnsi"/>
      <w:sz w:val="24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A9522A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2">
    <w:name w:val="toc 2"/>
    <w:basedOn w:val="Normal"/>
    <w:next w:val="Normal"/>
    <w:autoRedefine/>
    <w:uiPriority w:val="39"/>
    <w:unhideWhenUsed/>
    <w:rsid w:val="00A9522A"/>
    <w:pPr>
      <w:tabs>
        <w:tab w:val="right" w:leader="dot" w:pos="9350"/>
      </w:tabs>
      <w:spacing w:after="200" w:line="276" w:lineRule="auto"/>
      <w:ind w:left="202"/>
    </w:pPr>
  </w:style>
  <w:style w:type="paragraph" w:styleId="ListParagraph">
    <w:name w:val="List Paragraph"/>
    <w:basedOn w:val="Normal"/>
    <w:uiPriority w:val="34"/>
    <w:qFormat/>
    <w:rsid w:val="009A24E4"/>
    <w:pPr>
      <w:ind w:left="720"/>
      <w:contextualSpacing/>
    </w:pPr>
  </w:style>
  <w:style w:type="paragraph" w:styleId="Revision">
    <w:name w:val="Revision"/>
    <w:hidden/>
    <w:uiPriority w:val="99"/>
    <w:semiHidden/>
    <w:rsid w:val="006B44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2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intblue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8CECC-7DD6-C246-800C-2CB593E06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1467</Words>
  <Characters>8674</Characters>
  <Application>Microsoft Office Word</Application>
  <DocSecurity>0</DocSecurity>
  <Lines>262</Lines>
  <Paragraphs>120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POPULATION SIZE AND REPRODUCTIVE PERFORMANCE OF SEABIRDS ON SOUTHEAST FARALLON ISLAND, 2002</vt:lpstr>
    </vt:vector>
  </TitlesOfParts>
  <Company>PRBO</Company>
  <LinksUpToDate>false</LinksUpToDate>
  <CharactersWithSpaces>10021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POPULATION SIZE AND REPRODUCTIVE PERFORMANCE OF SEABIRDS ON SOUTHEAST FARALLON ISLAND, 2002</dc:title>
  <dc:subject>SEFI seabird annual report 2002 text</dc:subject>
  <dc:creator>Field User</dc:creator>
  <cp:lastModifiedBy>Michael Johns</cp:lastModifiedBy>
  <cp:revision>2</cp:revision>
  <cp:lastPrinted>2018-05-08T15:53:00Z</cp:lastPrinted>
  <dcterms:created xsi:type="dcterms:W3CDTF">2020-06-03T19:39:00Z</dcterms:created>
  <dcterms:modified xsi:type="dcterms:W3CDTF">2020-06-03T19:39:00Z</dcterms:modified>
</cp:coreProperties>
</file>